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A2DD1">
            <w:rPr>
              <w:b/>
              <w:sz w:val="40"/>
              <w:szCs w:val="20"/>
            </w:rPr>
            <w:t>23</w:t>
          </w:r>
        </w:sdtContent>
      </w:sdt>
    </w:p>
    <w:p w14:paraId="04BB9D26" w14:textId="42DA9D14" w:rsidR="00D61BB6" w:rsidRPr="00AA7D81" w:rsidRDefault="00C6439D" w:rsidP="00541FF5">
      <w:pPr>
        <w:jc w:val="center"/>
        <w:rPr>
          <w:b/>
          <w:sz w:val="32"/>
          <w:szCs w:val="32"/>
        </w:rPr>
      </w:pPr>
      <w:r w:rsidRPr="00AA7D81">
        <w:rPr>
          <w:b/>
          <w:sz w:val="32"/>
          <w:szCs w:val="32"/>
        </w:rPr>
        <w:t xml:space="preserve">verzia </w:t>
      </w:r>
      <w:customXmlDelRangeStart w:id="0" w:author="CKO" w:date="2021-04-20T11:31:00Z"/>
      <w:sdt>
        <w:sdtPr>
          <w:rPr>
            <w:b/>
            <w:sz w:val="32"/>
            <w:szCs w:val="32"/>
          </w:rPr>
          <w:alias w:val="Poradové číslo vzoru"/>
          <w:tag w:val="Poradové číslo vzoru"/>
          <w:id w:val="-321819545"/>
          <w:placeholder>
            <w:docPart w:val="D7F584DEDA8949A6B27C532043B7849D"/>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0"/>
          <w:del w:id="1" w:author="CKO" w:date="2021-04-20T11:31:00Z">
            <w:r w:rsidR="002A5A43">
              <w:rPr>
                <w:b/>
                <w:sz w:val="32"/>
                <w:szCs w:val="32"/>
              </w:rPr>
              <w:delText>6</w:delText>
            </w:r>
          </w:del>
          <w:customXmlDelRangeStart w:id="2" w:author="CKO" w:date="2021-04-20T11:31:00Z"/>
        </w:sdtContent>
      </w:sdt>
      <w:customXmlDelRangeEnd w:id="2"/>
      <w:customXmlInsRangeStart w:id="3" w:author="CKO" w:date="2021-04-20T11:31:00Z"/>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3"/>
          <w:ins w:id="4" w:author="CKO" w:date="2021-04-20T11:31:00Z">
            <w:r w:rsidR="000A2DD1">
              <w:rPr>
                <w:b/>
                <w:sz w:val="32"/>
                <w:szCs w:val="32"/>
              </w:rPr>
              <w:t>7</w:t>
            </w:r>
          </w:ins>
          <w:customXmlInsRangeStart w:id="5" w:author="CKO" w:date="2021-04-20T11:31:00Z"/>
        </w:sdtContent>
      </w:sdt>
      <w:customXmlInsRangeEnd w:id="5"/>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49A1FA33" w:rsidR="0084743A" w:rsidRPr="00AA7D81" w:rsidRDefault="009677A6" w:rsidP="006A5157">
            <w:pPr>
              <w:jc w:val="both"/>
              <w:rPr>
                <w:szCs w:val="20"/>
              </w:rPr>
            </w:pPr>
            <w:r>
              <w:rPr>
                <w:szCs w:val="20"/>
              </w:rPr>
              <w:t> Ministerstvo investícií, regionálneho rozvoja  a informatizácie SR</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tcBorders>
                  <w:top w:val="nil"/>
                  <w:bottom w:val="nil"/>
                  <w:right w:val="nil"/>
                </w:tcBorders>
                <w:shd w:val="clear" w:color="auto" w:fill="8DB3E2" w:themeFill="text2" w:themeFillTint="66"/>
              </w:tcPr>
              <w:p w14:paraId="63C5FB98" w14:textId="5556FF16" w:rsidR="009836CF" w:rsidRPr="00AA7D81" w:rsidRDefault="000A2DD1"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c>
          <w:tcPr>
            <w:tcW w:w="2268" w:type="dxa"/>
            <w:shd w:val="clear" w:color="auto" w:fill="8DB3E2" w:themeFill="text2" w:themeFillTint="66"/>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
          <w:p w14:paraId="421D85B3" w14:textId="2EDF4906" w:rsidR="009836CF" w:rsidRPr="0076061F" w:rsidRDefault="00B42364" w:rsidP="006A5157">
            <w:pPr>
              <w:jc w:val="both"/>
              <w:rPr>
                <w:rStyle w:val="Zstupntext"/>
                <w:rFonts w:eastAsiaTheme="minorHAnsi"/>
                <w:color w:val="auto"/>
              </w:rPr>
            </w:pPr>
            <w:customXmlDelRangeStart w:id="6" w:author="CKO" w:date="2021-04-20T11:31:00Z"/>
            <w:sdt>
              <w:sdtPr>
                <w:rPr>
                  <w:color w:val="808080"/>
                </w:rPr>
                <w:alias w:val="Poradové číslo vzoru"/>
                <w:tag w:val="Poradové číslo vzoru"/>
                <w:id w:val="1470635061"/>
                <w:placeholder>
                  <w:docPart w:val="C24E2772337640CDA8F35EC1FD673FD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DelRangeEnd w:id="6"/>
                <w:del w:id="7" w:author="CKO" w:date="2021-04-20T11:31:00Z">
                  <w:r w:rsidR="002A5A43" w:rsidRPr="006F4B86">
                    <w:delText>1</w:delText>
                  </w:r>
                </w:del>
                <w:customXmlDelRangeStart w:id="8" w:author="CKO" w:date="2021-04-20T11:31:00Z"/>
              </w:sdtContent>
            </w:sdt>
            <w:customXmlDelRangeEnd w:id="8"/>
            <w:customXmlInsRangeStart w:id="9" w:author="CKO" w:date="2021-04-20T11:31:00Z"/>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customXmlInsRangeEnd w:id="9"/>
                <w:ins w:id="10" w:author="CKO" w:date="2021-04-20T11:31:00Z">
                  <w:r w:rsidR="000A2DD1">
                    <w:rPr>
                      <w:color w:val="808080"/>
                    </w:rPr>
                    <w:t>2</w:t>
                  </w:r>
                </w:ins>
                <w:customXmlInsRangeStart w:id="11" w:author="CKO" w:date="2021-04-20T11:31:00Z"/>
              </w:sdtContent>
            </w:sdt>
            <w:customXmlInsRangeEnd w:id="11"/>
          </w:p>
        </w:tc>
      </w:tr>
      <w:tr w:rsidR="009836CF" w:rsidRPr="00AA7D81" w14:paraId="528C4419" w14:textId="77777777" w:rsidTr="006F4B86">
        <w:tc>
          <w:tcPr>
            <w:tcW w:w="2268" w:type="dxa"/>
            <w:shd w:val="clear" w:color="auto" w:fill="8DB3E2" w:themeFill="text2" w:themeFillTint="66"/>
          </w:tcPr>
          <w:p w14:paraId="4BB49CDD" w14:textId="77777777" w:rsidR="009836CF" w:rsidRPr="00AA7D81" w:rsidRDefault="009836CF" w:rsidP="006479DF">
            <w:pPr>
              <w:rPr>
                <w:b/>
                <w:sz w:val="26"/>
                <w:szCs w:val="26"/>
              </w:rPr>
            </w:pPr>
            <w:r w:rsidRPr="00887AFB">
              <w:rPr>
                <w:b/>
                <w:sz w:val="26"/>
                <w:szCs w:val="26"/>
              </w:rPr>
              <w:t>Dátum vydania</w:t>
            </w:r>
            <w:r w:rsidRPr="00AA7D81">
              <w:rPr>
                <w:b/>
                <w:sz w:val="26"/>
                <w:szCs w:val="26"/>
              </w:rPr>
              <w:t>:</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
          <w:p w14:paraId="65ADAB29" w14:textId="21295EFB" w:rsidR="009836CF" w:rsidRPr="00F66B24" w:rsidRDefault="00CF21CD" w:rsidP="00E379DA">
            <w:pPr>
              <w:jc w:val="both"/>
              <w:rPr>
                <w:szCs w:val="20"/>
              </w:rPr>
            </w:pPr>
            <w:del w:id="12" w:author="Barna, Tibor" w:date="2021-04-29T11:25:00Z">
              <w:r w:rsidRPr="00F66B24" w:rsidDel="00C4095B">
                <w:rPr>
                  <w:szCs w:val="20"/>
                </w:rPr>
                <w:delText xml:space="preserve"> </w:delText>
              </w:r>
            </w:del>
            <w:customXmlDelRangeStart w:id="13" w:author="CKO" w:date="2021-04-20T11:31:00Z"/>
            <w:sdt>
              <w:sdtPr>
                <w:id w:val="48824654"/>
                <w:placeholder>
                  <w:docPart w:val="ADD3E643DF154E878D44315189063128"/>
                </w:placeholder>
                <w:date w:fullDate="2020-10-30T00:00:00Z">
                  <w:dateFormat w:val="dd.MM.yyyy"/>
                  <w:lid w:val="sk-SK"/>
                  <w:storeMappedDataAs w:val="dateTime"/>
                  <w:calendar w:val="gregorian"/>
                </w:date>
              </w:sdtPr>
              <w:sdtEndPr/>
              <w:sdtContent>
                <w:customXmlDelRangeEnd w:id="13"/>
                <w:del w:id="14" w:author="CKO" w:date="2021-04-20T11:31:00Z">
                  <w:r w:rsidR="00BF6982">
                    <w:delText>30.10.2020</w:delText>
                  </w:r>
                </w:del>
                <w:customXmlDelRangeStart w:id="15" w:author="CKO" w:date="2021-04-20T11:31:00Z"/>
              </w:sdtContent>
            </w:sdt>
            <w:customXmlDelRangeEnd w:id="15"/>
            <w:customXmlInsRangeStart w:id="16" w:author="CKO" w:date="2021-04-20T11:31:00Z"/>
            <w:sdt>
              <w:sdtPr>
                <w:id w:val="88820667"/>
                <w:placeholder>
                  <w:docPart w:val="DefaultPlaceholder_1082065160"/>
                </w:placeholder>
                <w:date w:fullDate="2021-04-30T00:00:00Z">
                  <w:dateFormat w:val="dd.MM.yyyy"/>
                  <w:lid w:val="sk-SK"/>
                  <w:storeMappedDataAs w:val="dateTime"/>
                  <w:calendar w:val="gregorian"/>
                </w:date>
              </w:sdtPr>
              <w:sdtEndPr/>
              <w:sdtContent>
                <w:customXmlInsRangeEnd w:id="16"/>
                <w:ins w:id="17" w:author="CKO" w:date="2021-04-20T11:31:00Z">
                  <w:del w:id="18" w:author="Barna, Tibor" w:date="2021-04-29T11:25:00Z">
                    <w:r w:rsidR="000A2DD1" w:rsidDel="00C4095B">
                      <w:delText>30.04.2021</w:delText>
                    </w:r>
                  </w:del>
                </w:ins>
                <w:ins w:id="19" w:author="Barna, Tibor" w:date="2021-04-29T11:25:00Z">
                  <w:r w:rsidR="00C4095B">
                    <w:t>30.04.2021</w:t>
                  </w:r>
                </w:ins>
                <w:customXmlInsRangeStart w:id="20" w:author="CKO" w:date="2021-04-20T11:31:00Z"/>
              </w:sdtContent>
            </w:sdt>
            <w:customXmlInsRangeEnd w:id="20"/>
          </w:p>
        </w:tc>
      </w:tr>
      <w:tr w:rsidR="009836CF" w:rsidRPr="00AA7D81" w14:paraId="6D375C26" w14:textId="77777777" w:rsidTr="006F4B86">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
          <w:p w14:paraId="5BDDF61B" w14:textId="634A444D" w:rsidR="009836CF" w:rsidRPr="00AA7D81" w:rsidRDefault="00B42364" w:rsidP="00E379DA">
            <w:pPr>
              <w:jc w:val="both"/>
              <w:rPr>
                <w:szCs w:val="20"/>
              </w:rPr>
            </w:pPr>
            <w:customXmlDelRangeStart w:id="21" w:author="CKO" w:date="2021-04-20T11:31:00Z"/>
            <w:sdt>
              <w:sdtPr>
                <w:rPr>
                  <w:szCs w:val="20"/>
                </w:rPr>
                <w:id w:val="-821121349"/>
                <w:placeholder>
                  <w:docPart w:val="D6C4526DF9FA4DD5BC9F453D5AB8D7B4"/>
                </w:placeholder>
                <w:date w:fullDate="2020-10-31T00:00:00Z">
                  <w:dateFormat w:val="dd.MM.yyyy"/>
                  <w:lid w:val="sk-SK"/>
                  <w:storeMappedDataAs w:val="dateTime"/>
                  <w:calendar w:val="gregorian"/>
                </w:date>
              </w:sdtPr>
              <w:sdtEndPr/>
              <w:sdtContent>
                <w:customXmlDelRangeEnd w:id="21"/>
                <w:del w:id="22" w:author="CKO" w:date="2021-04-20T11:31:00Z">
                  <w:r w:rsidR="002A5A43">
                    <w:rPr>
                      <w:szCs w:val="20"/>
                    </w:rPr>
                    <w:delText>31.10.2020</w:delText>
                  </w:r>
                </w:del>
                <w:customXmlDelRangeStart w:id="23" w:author="CKO" w:date="2021-04-20T11:31:00Z"/>
              </w:sdtContent>
            </w:sdt>
            <w:customXmlDelRangeEnd w:id="23"/>
            <w:customXmlInsRangeStart w:id="24" w:author="CKO" w:date="2021-04-20T11:31:00Z"/>
            <w:sdt>
              <w:sdtPr>
                <w:rPr>
                  <w:szCs w:val="20"/>
                </w:rPr>
                <w:id w:val="-1813329615"/>
                <w:placeholder>
                  <w:docPart w:val="A9F731F61A7042F186F5DB555D917909"/>
                </w:placeholder>
                <w:date w:fullDate="2021-06-15T00:00:00Z">
                  <w:dateFormat w:val="dd.MM.yyyy"/>
                  <w:lid w:val="sk-SK"/>
                  <w:storeMappedDataAs w:val="dateTime"/>
                  <w:calendar w:val="gregorian"/>
                </w:date>
              </w:sdtPr>
              <w:sdtEndPr/>
              <w:sdtContent>
                <w:customXmlInsRangeEnd w:id="24"/>
                <w:ins w:id="25" w:author="CKO" w:date="2021-04-20T11:31:00Z">
                  <w:del w:id="26" w:author="Barna, Tibor" w:date="2021-04-29T11:25:00Z">
                    <w:r w:rsidR="000A2DD1" w:rsidDel="00C4095B">
                      <w:rPr>
                        <w:szCs w:val="20"/>
                      </w:rPr>
                      <w:delText>31.05.2021</w:delText>
                    </w:r>
                  </w:del>
                </w:ins>
                <w:ins w:id="27" w:author="Barna, Tibor" w:date="2021-04-29T11:25:00Z">
                  <w:r w:rsidR="00C4095B">
                    <w:rPr>
                      <w:szCs w:val="20"/>
                    </w:rPr>
                    <w:t>15.06.2021</w:t>
                  </w:r>
                </w:ins>
                <w:customXmlInsRangeStart w:id="28" w:author="CKO" w:date="2021-04-20T11:31:00Z"/>
              </w:sdtContent>
            </w:sdt>
            <w:customXmlInsRangeEnd w:id="28"/>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29" w:name="_Toc404872120" w:displacedByCustomXml="next"/>
    <w:bookmarkStart w:id="30"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21EFB8B9"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2F802E80" w14:textId="77777777" w:rsidR="005F210E" w:rsidRDefault="00460F75">
          <w:pPr>
            <w:pStyle w:val="Obsah2"/>
            <w:tabs>
              <w:tab w:val="right" w:leader="dot" w:pos="9062"/>
            </w:tabs>
            <w:rPr>
              <w:del w:id="31" w:author="CKO" w:date="2021-04-20T11:31:00Z"/>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del w:id="32" w:author="CKO" w:date="2021-04-20T11:31:00Z">
            <w:r w:rsidR="009C7F16">
              <w:fldChar w:fldCharType="begin"/>
            </w:r>
            <w:r w:rsidR="009C7F16">
              <w:delInstrText xml:space="preserve"> HYPERLINK \l "_Toc54694509" </w:delInstrText>
            </w:r>
            <w:r w:rsidR="009C7F16">
              <w:fldChar w:fldCharType="separate"/>
            </w:r>
            <w:r w:rsidR="005F210E" w:rsidRPr="00312A86">
              <w:rPr>
                <w:rStyle w:val="Hypertextovprepojenie"/>
                <w:noProof/>
              </w:rPr>
              <w:delText>Úvod</w:delText>
            </w:r>
            <w:r w:rsidR="005F210E">
              <w:rPr>
                <w:noProof/>
                <w:webHidden/>
              </w:rPr>
              <w:tab/>
            </w:r>
            <w:r w:rsidR="005F210E">
              <w:rPr>
                <w:noProof/>
                <w:webHidden/>
              </w:rPr>
              <w:fldChar w:fldCharType="begin"/>
            </w:r>
            <w:r w:rsidR="005F210E">
              <w:rPr>
                <w:noProof/>
                <w:webHidden/>
              </w:rPr>
              <w:delInstrText xml:space="preserve"> PAGEREF _Toc54694509 \h </w:delInstrText>
            </w:r>
            <w:r w:rsidR="005F210E">
              <w:rPr>
                <w:noProof/>
                <w:webHidden/>
              </w:rPr>
            </w:r>
            <w:r w:rsidR="005F210E">
              <w:rPr>
                <w:noProof/>
                <w:webHidden/>
              </w:rPr>
              <w:fldChar w:fldCharType="separate"/>
            </w:r>
            <w:r w:rsidR="005F210E">
              <w:rPr>
                <w:noProof/>
                <w:webHidden/>
              </w:rPr>
              <w:delText>5</w:delText>
            </w:r>
            <w:r w:rsidR="005F210E">
              <w:rPr>
                <w:noProof/>
                <w:webHidden/>
              </w:rPr>
              <w:fldChar w:fldCharType="end"/>
            </w:r>
            <w:r w:rsidR="009C7F16">
              <w:rPr>
                <w:noProof/>
              </w:rPr>
              <w:fldChar w:fldCharType="end"/>
            </w:r>
          </w:del>
        </w:p>
        <w:p w14:paraId="6384A217" w14:textId="77777777" w:rsidR="005F210E" w:rsidRDefault="009C7F16">
          <w:pPr>
            <w:pStyle w:val="Obsah3"/>
            <w:tabs>
              <w:tab w:val="right" w:leader="dot" w:pos="9062"/>
            </w:tabs>
            <w:rPr>
              <w:del w:id="33" w:author="CKO" w:date="2021-04-20T11:31:00Z"/>
              <w:rFonts w:asciiTheme="minorHAnsi" w:eastAsiaTheme="minorEastAsia" w:hAnsiTheme="minorHAnsi" w:cstheme="minorBidi"/>
              <w:noProof/>
              <w:sz w:val="22"/>
              <w:szCs w:val="22"/>
            </w:rPr>
          </w:pPr>
          <w:del w:id="34" w:author="CKO" w:date="2021-04-20T11:31:00Z">
            <w:r>
              <w:fldChar w:fldCharType="begin"/>
            </w:r>
            <w:r>
              <w:delInstrText xml:space="preserve"> HYPERLINK \l "_Toc54694510" </w:delInstrText>
            </w:r>
            <w:r>
              <w:fldChar w:fldCharType="separate"/>
            </w:r>
            <w:r w:rsidR="005F210E" w:rsidRPr="00312A86">
              <w:rPr>
                <w:rStyle w:val="Hypertextovprepojenie"/>
                <w:noProof/>
              </w:rPr>
              <w:delText>Východiská prípravy výročnej a záverečnej správy</w:delText>
            </w:r>
            <w:r w:rsidR="005F210E">
              <w:rPr>
                <w:noProof/>
                <w:webHidden/>
              </w:rPr>
              <w:tab/>
            </w:r>
            <w:r w:rsidR="005F210E">
              <w:rPr>
                <w:noProof/>
                <w:webHidden/>
              </w:rPr>
              <w:fldChar w:fldCharType="begin"/>
            </w:r>
            <w:r w:rsidR="005F210E">
              <w:rPr>
                <w:noProof/>
                <w:webHidden/>
              </w:rPr>
              <w:delInstrText xml:space="preserve"> PAGEREF _Toc54694510 \h </w:delInstrText>
            </w:r>
            <w:r w:rsidR="005F210E">
              <w:rPr>
                <w:noProof/>
                <w:webHidden/>
              </w:rPr>
            </w:r>
            <w:r w:rsidR="005F210E">
              <w:rPr>
                <w:noProof/>
                <w:webHidden/>
              </w:rPr>
              <w:fldChar w:fldCharType="separate"/>
            </w:r>
            <w:r w:rsidR="005F210E">
              <w:rPr>
                <w:noProof/>
                <w:webHidden/>
              </w:rPr>
              <w:delText>6</w:delText>
            </w:r>
            <w:r w:rsidR="005F210E">
              <w:rPr>
                <w:noProof/>
                <w:webHidden/>
              </w:rPr>
              <w:fldChar w:fldCharType="end"/>
            </w:r>
            <w:r>
              <w:rPr>
                <w:noProof/>
              </w:rPr>
              <w:fldChar w:fldCharType="end"/>
            </w:r>
          </w:del>
        </w:p>
        <w:p w14:paraId="724B3208" w14:textId="77777777" w:rsidR="005F210E" w:rsidRDefault="009C7F16">
          <w:pPr>
            <w:pStyle w:val="Obsah3"/>
            <w:tabs>
              <w:tab w:val="right" w:leader="dot" w:pos="9062"/>
            </w:tabs>
            <w:rPr>
              <w:del w:id="35" w:author="CKO" w:date="2021-04-20T11:31:00Z"/>
              <w:rFonts w:asciiTheme="minorHAnsi" w:eastAsiaTheme="minorEastAsia" w:hAnsiTheme="minorHAnsi" w:cstheme="minorBidi"/>
              <w:noProof/>
              <w:sz w:val="22"/>
              <w:szCs w:val="22"/>
            </w:rPr>
          </w:pPr>
          <w:del w:id="36" w:author="CKO" w:date="2021-04-20T11:31:00Z">
            <w:r>
              <w:fldChar w:fldCharType="begin"/>
            </w:r>
            <w:r>
              <w:delInstrText xml:space="preserve"> HYPERLINK \l "_Toc54694511" </w:delInstrText>
            </w:r>
            <w:r>
              <w:fldChar w:fldCharType="separate"/>
            </w:r>
            <w:r w:rsidR="005F210E" w:rsidRPr="00312A86">
              <w:rPr>
                <w:rStyle w:val="Hypertextovprepojenie"/>
                <w:noProof/>
              </w:rPr>
              <w:delText>Základné zásady vypracovania výročnej a záverečnej správy</w:delText>
            </w:r>
            <w:r w:rsidR="005F210E">
              <w:rPr>
                <w:noProof/>
                <w:webHidden/>
              </w:rPr>
              <w:tab/>
            </w:r>
            <w:r w:rsidR="005F210E">
              <w:rPr>
                <w:noProof/>
                <w:webHidden/>
              </w:rPr>
              <w:fldChar w:fldCharType="begin"/>
            </w:r>
            <w:r w:rsidR="005F210E">
              <w:rPr>
                <w:noProof/>
                <w:webHidden/>
              </w:rPr>
              <w:delInstrText xml:space="preserve"> PAGEREF _Toc54694511 \h </w:delInstrText>
            </w:r>
            <w:r w:rsidR="005F210E">
              <w:rPr>
                <w:noProof/>
                <w:webHidden/>
              </w:rPr>
            </w:r>
            <w:r w:rsidR="005F210E">
              <w:rPr>
                <w:noProof/>
                <w:webHidden/>
              </w:rPr>
              <w:fldChar w:fldCharType="separate"/>
            </w:r>
            <w:r w:rsidR="005F210E">
              <w:rPr>
                <w:noProof/>
                <w:webHidden/>
              </w:rPr>
              <w:delText>9</w:delText>
            </w:r>
            <w:r w:rsidR="005F210E">
              <w:rPr>
                <w:noProof/>
                <w:webHidden/>
              </w:rPr>
              <w:fldChar w:fldCharType="end"/>
            </w:r>
            <w:r>
              <w:rPr>
                <w:noProof/>
              </w:rPr>
              <w:fldChar w:fldCharType="end"/>
            </w:r>
          </w:del>
        </w:p>
        <w:p w14:paraId="49CB4967" w14:textId="77777777" w:rsidR="005F210E" w:rsidRDefault="009C7F16">
          <w:pPr>
            <w:pStyle w:val="Obsah3"/>
            <w:tabs>
              <w:tab w:val="right" w:leader="dot" w:pos="9062"/>
            </w:tabs>
            <w:rPr>
              <w:del w:id="37" w:author="CKO" w:date="2021-04-20T11:31:00Z"/>
              <w:rFonts w:asciiTheme="minorHAnsi" w:eastAsiaTheme="minorEastAsia" w:hAnsiTheme="minorHAnsi" w:cstheme="minorBidi"/>
              <w:noProof/>
              <w:sz w:val="22"/>
              <w:szCs w:val="22"/>
            </w:rPr>
          </w:pPr>
          <w:del w:id="38" w:author="CKO" w:date="2021-04-20T11:31:00Z">
            <w:r>
              <w:fldChar w:fldCharType="begin"/>
            </w:r>
            <w:r>
              <w:delInstrText xml:space="preserve"> HYPERLINK \l "_Toc54694512" </w:delInstrText>
            </w:r>
            <w:r>
              <w:fldChar w:fldCharType="separate"/>
            </w:r>
            <w:r w:rsidR="005F210E" w:rsidRPr="00312A86">
              <w:rPr>
                <w:rStyle w:val="Hypertextovprepojenie"/>
                <w:noProof/>
              </w:rPr>
              <w:delText>Definície pojmov používaných v texte</w:delText>
            </w:r>
            <w:r w:rsidR="005F210E">
              <w:rPr>
                <w:noProof/>
                <w:webHidden/>
              </w:rPr>
              <w:tab/>
            </w:r>
            <w:r w:rsidR="005F210E">
              <w:rPr>
                <w:noProof/>
                <w:webHidden/>
              </w:rPr>
              <w:fldChar w:fldCharType="begin"/>
            </w:r>
            <w:r w:rsidR="005F210E">
              <w:rPr>
                <w:noProof/>
                <w:webHidden/>
              </w:rPr>
              <w:delInstrText xml:space="preserve"> PAGEREF _Toc54694512 \h </w:delInstrText>
            </w:r>
            <w:r w:rsidR="005F210E">
              <w:rPr>
                <w:noProof/>
                <w:webHidden/>
              </w:rPr>
            </w:r>
            <w:r w:rsidR="005F210E">
              <w:rPr>
                <w:noProof/>
                <w:webHidden/>
              </w:rPr>
              <w:fldChar w:fldCharType="separate"/>
            </w:r>
            <w:r w:rsidR="005F210E">
              <w:rPr>
                <w:noProof/>
                <w:webHidden/>
              </w:rPr>
              <w:delText>12</w:delText>
            </w:r>
            <w:r w:rsidR="005F210E">
              <w:rPr>
                <w:noProof/>
                <w:webHidden/>
              </w:rPr>
              <w:fldChar w:fldCharType="end"/>
            </w:r>
            <w:r>
              <w:rPr>
                <w:noProof/>
              </w:rPr>
              <w:fldChar w:fldCharType="end"/>
            </w:r>
          </w:del>
        </w:p>
        <w:p w14:paraId="16CBCEDC" w14:textId="77777777" w:rsidR="005F210E" w:rsidRDefault="009C7F16">
          <w:pPr>
            <w:pStyle w:val="Obsah3"/>
            <w:tabs>
              <w:tab w:val="right" w:leader="dot" w:pos="9062"/>
            </w:tabs>
            <w:rPr>
              <w:del w:id="39" w:author="CKO" w:date="2021-04-20T11:31:00Z"/>
              <w:rFonts w:asciiTheme="minorHAnsi" w:eastAsiaTheme="minorEastAsia" w:hAnsiTheme="minorHAnsi" w:cstheme="minorBidi"/>
              <w:noProof/>
              <w:sz w:val="22"/>
              <w:szCs w:val="22"/>
            </w:rPr>
          </w:pPr>
          <w:del w:id="40" w:author="CKO" w:date="2021-04-20T11:31:00Z">
            <w:r>
              <w:fldChar w:fldCharType="begin"/>
            </w:r>
            <w:r>
              <w:delInstrText xml:space="preserve"> HYPERLINK \l "_Toc54694513" </w:delInstrText>
            </w:r>
            <w:r>
              <w:fldChar w:fldCharType="separate"/>
            </w:r>
            <w:r w:rsidR="005F210E" w:rsidRPr="00312A86">
              <w:rPr>
                <w:rStyle w:val="Hypertextovprepojenie"/>
                <w:noProof/>
              </w:rPr>
              <w:delText>Vypracovanie a schvaľovanie  výročnej správy na národnej úrovni</w:delText>
            </w:r>
            <w:r w:rsidR="005F210E">
              <w:rPr>
                <w:noProof/>
                <w:webHidden/>
              </w:rPr>
              <w:tab/>
            </w:r>
            <w:r w:rsidR="005F210E">
              <w:rPr>
                <w:noProof/>
                <w:webHidden/>
              </w:rPr>
              <w:fldChar w:fldCharType="begin"/>
            </w:r>
            <w:r w:rsidR="005F210E">
              <w:rPr>
                <w:noProof/>
                <w:webHidden/>
              </w:rPr>
              <w:delInstrText xml:space="preserve"> PAGEREF _Toc54694513 \h </w:delInstrText>
            </w:r>
            <w:r w:rsidR="005F210E">
              <w:rPr>
                <w:noProof/>
                <w:webHidden/>
              </w:rPr>
            </w:r>
            <w:r w:rsidR="005F210E">
              <w:rPr>
                <w:noProof/>
                <w:webHidden/>
              </w:rPr>
              <w:fldChar w:fldCharType="separate"/>
            </w:r>
            <w:r w:rsidR="005F210E">
              <w:rPr>
                <w:noProof/>
                <w:webHidden/>
              </w:rPr>
              <w:delText>14</w:delText>
            </w:r>
            <w:r w:rsidR="005F210E">
              <w:rPr>
                <w:noProof/>
                <w:webHidden/>
              </w:rPr>
              <w:fldChar w:fldCharType="end"/>
            </w:r>
            <w:r>
              <w:rPr>
                <w:noProof/>
              </w:rPr>
              <w:fldChar w:fldCharType="end"/>
            </w:r>
          </w:del>
        </w:p>
        <w:p w14:paraId="23CB8A9E" w14:textId="77777777" w:rsidR="005F210E" w:rsidRDefault="009C7F16">
          <w:pPr>
            <w:pStyle w:val="Obsah2"/>
            <w:tabs>
              <w:tab w:val="right" w:leader="dot" w:pos="9062"/>
            </w:tabs>
            <w:rPr>
              <w:del w:id="41" w:author="CKO" w:date="2021-04-20T11:31:00Z"/>
              <w:rFonts w:asciiTheme="minorHAnsi" w:eastAsiaTheme="minorEastAsia" w:hAnsiTheme="minorHAnsi" w:cstheme="minorBidi"/>
              <w:noProof/>
              <w:sz w:val="22"/>
              <w:szCs w:val="22"/>
            </w:rPr>
          </w:pPr>
          <w:del w:id="42" w:author="CKO" w:date="2021-04-20T11:31:00Z">
            <w:r>
              <w:fldChar w:fldCharType="begin"/>
            </w:r>
            <w:r>
              <w:delInstrText xml:space="preserve"> HYPERLINK \l "_Toc54694514" </w:delInstrText>
            </w:r>
            <w:r>
              <w:fldChar w:fldCharType="separate"/>
            </w:r>
            <w:r w:rsidR="005F210E" w:rsidRPr="00312A86">
              <w:rPr>
                <w:rStyle w:val="Hypertextovprepojenie"/>
                <w:noProof/>
                <w:lang w:eastAsia="en-US"/>
              </w:rPr>
              <w:delText>Výročná a záverečná správa o vykonávaní Programu v rámci cieľa Investovanie do rastu a zamestnanosti  (cieľ 1) a cieľa Európska územná spolupráca (cieľ 2)</w:delText>
            </w:r>
            <w:r w:rsidR="005F210E">
              <w:rPr>
                <w:noProof/>
                <w:webHidden/>
              </w:rPr>
              <w:tab/>
            </w:r>
            <w:r w:rsidR="005F210E">
              <w:rPr>
                <w:noProof/>
                <w:webHidden/>
              </w:rPr>
              <w:fldChar w:fldCharType="begin"/>
            </w:r>
            <w:r w:rsidR="005F210E">
              <w:rPr>
                <w:noProof/>
                <w:webHidden/>
              </w:rPr>
              <w:delInstrText xml:space="preserve"> PAGEREF _Toc54694514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529187D2" w14:textId="77777777" w:rsidR="005F210E" w:rsidRDefault="009C7F16">
          <w:pPr>
            <w:pStyle w:val="Obsah3"/>
            <w:tabs>
              <w:tab w:val="right" w:leader="dot" w:pos="9062"/>
            </w:tabs>
            <w:rPr>
              <w:del w:id="43" w:author="CKO" w:date="2021-04-20T11:31:00Z"/>
              <w:rFonts w:asciiTheme="minorHAnsi" w:eastAsiaTheme="minorEastAsia" w:hAnsiTheme="minorHAnsi" w:cstheme="minorBidi"/>
              <w:noProof/>
              <w:sz w:val="22"/>
              <w:szCs w:val="22"/>
            </w:rPr>
          </w:pPr>
          <w:del w:id="44" w:author="CKO" w:date="2021-04-20T11:31:00Z">
            <w:r>
              <w:fldChar w:fldCharType="begin"/>
            </w:r>
            <w:r>
              <w:delInstrText xml:space="preserve"> HYPERLINK \l "_Toc54694515" </w:delInstrText>
            </w:r>
            <w:r>
              <w:fldChar w:fldCharType="separate"/>
            </w:r>
            <w:r w:rsidR="005F210E" w:rsidRPr="00312A86">
              <w:rPr>
                <w:rStyle w:val="Hypertextovprepojenie"/>
                <w:noProof/>
              </w:rPr>
              <w:delText xml:space="preserve">Časť A  - Informácie predkladané každý rok (článok 50 (2) všeobecného </w:delText>
            </w:r>
            <w:r w:rsidR="005F210E" w:rsidRPr="00312A86">
              <w:rPr>
                <w:rStyle w:val="Hypertextovprepojenie"/>
                <w:rFonts w:eastAsiaTheme="minorHAnsi"/>
                <w:noProof/>
              </w:rPr>
              <w:delText>nariadenia)</w:delText>
            </w:r>
            <w:r w:rsidR="005F210E">
              <w:rPr>
                <w:noProof/>
                <w:webHidden/>
              </w:rPr>
              <w:tab/>
            </w:r>
            <w:r w:rsidR="005F210E">
              <w:rPr>
                <w:noProof/>
                <w:webHidden/>
              </w:rPr>
              <w:fldChar w:fldCharType="begin"/>
            </w:r>
            <w:r w:rsidR="005F210E">
              <w:rPr>
                <w:noProof/>
                <w:webHidden/>
              </w:rPr>
              <w:delInstrText xml:space="preserve"> PAGEREF _Toc54694515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34145483" w14:textId="77777777" w:rsidR="005F210E" w:rsidRDefault="009C7F16">
          <w:pPr>
            <w:pStyle w:val="Obsah4"/>
            <w:rPr>
              <w:del w:id="45" w:author="CKO" w:date="2021-04-20T11:31:00Z"/>
              <w:rFonts w:asciiTheme="minorHAnsi" w:eastAsiaTheme="minorEastAsia" w:hAnsiTheme="minorHAnsi" w:cstheme="minorBidi"/>
              <w:noProof/>
              <w:sz w:val="22"/>
              <w:szCs w:val="22"/>
            </w:rPr>
          </w:pPr>
          <w:del w:id="46" w:author="CKO" w:date="2021-04-20T11:31:00Z">
            <w:r>
              <w:fldChar w:fldCharType="begin"/>
            </w:r>
            <w:r>
              <w:delInstrText xml:space="preserve"> HYPERLINK \l "_Toc54694516" </w:delInstrText>
            </w:r>
            <w:r>
              <w:fldChar w:fldCharType="separate"/>
            </w:r>
            <w:r w:rsidR="005F210E" w:rsidRPr="00312A86">
              <w:rPr>
                <w:rStyle w:val="Hypertextovprepojenie"/>
                <w:noProof/>
              </w:rPr>
              <w:delText>I.1. Identifikácia</w:delText>
            </w:r>
            <w:r w:rsidR="005F210E">
              <w:rPr>
                <w:noProof/>
                <w:webHidden/>
              </w:rPr>
              <w:tab/>
            </w:r>
            <w:r w:rsidR="005F210E">
              <w:rPr>
                <w:noProof/>
                <w:webHidden/>
              </w:rPr>
              <w:fldChar w:fldCharType="begin"/>
            </w:r>
            <w:r w:rsidR="005F210E">
              <w:rPr>
                <w:noProof/>
                <w:webHidden/>
              </w:rPr>
              <w:delInstrText xml:space="preserve"> PAGEREF _Toc54694516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0AFAFB89" w14:textId="77777777" w:rsidR="005F210E" w:rsidRDefault="009C7F16">
          <w:pPr>
            <w:pStyle w:val="Obsah4"/>
            <w:rPr>
              <w:del w:id="47" w:author="CKO" w:date="2021-04-20T11:31:00Z"/>
              <w:rFonts w:asciiTheme="minorHAnsi" w:eastAsiaTheme="minorEastAsia" w:hAnsiTheme="minorHAnsi" w:cstheme="minorBidi"/>
              <w:noProof/>
              <w:sz w:val="22"/>
              <w:szCs w:val="22"/>
            </w:rPr>
          </w:pPr>
          <w:del w:id="48" w:author="CKO" w:date="2021-04-20T11:31:00Z">
            <w:r>
              <w:fldChar w:fldCharType="begin"/>
            </w:r>
            <w:r>
              <w:delInstrText xml:space="preserve"> HYPERLINK \l "_Toc54694517" </w:delInstrText>
            </w:r>
            <w:r>
              <w:fldChar w:fldCharType="separate"/>
            </w:r>
            <w:r w:rsidR="005F210E" w:rsidRPr="00312A86">
              <w:rPr>
                <w:rStyle w:val="Hypertextovprepojenie"/>
                <w:noProof/>
              </w:rPr>
              <w:delText xml:space="preserve">I.2. </w:delText>
            </w:r>
            <w:r w:rsidR="005F210E" w:rsidRPr="00312A86">
              <w:rPr>
                <w:rStyle w:val="Hypertextovprepojenie"/>
                <w:rFonts w:eastAsia="EUAlbertina-Regular-Identity-H"/>
                <w:noProof/>
                <w:lang w:eastAsia="cs-CZ"/>
              </w:rPr>
              <w:delText>Prehľad o vykonávaní programu</w:delText>
            </w:r>
            <w:r w:rsidR="005F210E">
              <w:rPr>
                <w:noProof/>
                <w:webHidden/>
              </w:rPr>
              <w:tab/>
            </w:r>
            <w:r w:rsidR="005F210E">
              <w:rPr>
                <w:noProof/>
                <w:webHidden/>
              </w:rPr>
              <w:fldChar w:fldCharType="begin"/>
            </w:r>
            <w:r w:rsidR="005F210E">
              <w:rPr>
                <w:noProof/>
                <w:webHidden/>
              </w:rPr>
              <w:delInstrText xml:space="preserve"> PAGEREF _Toc54694517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5990775B" w14:textId="77777777" w:rsidR="005F210E" w:rsidRDefault="009C7F16">
          <w:pPr>
            <w:pStyle w:val="Obsah4"/>
            <w:rPr>
              <w:del w:id="49" w:author="CKO" w:date="2021-04-20T11:31:00Z"/>
              <w:rFonts w:asciiTheme="minorHAnsi" w:eastAsiaTheme="minorEastAsia" w:hAnsiTheme="minorHAnsi" w:cstheme="minorBidi"/>
              <w:noProof/>
              <w:sz w:val="22"/>
              <w:szCs w:val="22"/>
            </w:rPr>
          </w:pPr>
          <w:del w:id="50" w:author="CKO" w:date="2021-04-20T11:31:00Z">
            <w:r>
              <w:fldChar w:fldCharType="begin"/>
            </w:r>
            <w:r>
              <w:delInstrText xml:space="preserve"> HYPERLINK \l "_Toc54694518" </w:delInstrText>
            </w:r>
            <w:r>
              <w:fldChar w:fldCharType="separate"/>
            </w:r>
            <w:r w:rsidR="005F210E" w:rsidRPr="00312A86">
              <w:rPr>
                <w:rStyle w:val="Hypertextovprepojenie"/>
                <w:noProof/>
              </w:rPr>
              <w:delText>I.3. Implementácia prioritnej osi</w:delText>
            </w:r>
            <w:r w:rsidR="005F210E">
              <w:rPr>
                <w:noProof/>
                <w:webHidden/>
              </w:rPr>
              <w:tab/>
            </w:r>
            <w:r w:rsidR="005F210E">
              <w:rPr>
                <w:noProof/>
                <w:webHidden/>
              </w:rPr>
              <w:fldChar w:fldCharType="begin"/>
            </w:r>
            <w:r w:rsidR="005F210E">
              <w:rPr>
                <w:noProof/>
                <w:webHidden/>
              </w:rPr>
              <w:delInstrText xml:space="preserve"> PAGEREF _Toc54694518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163FCDEE" w14:textId="77777777" w:rsidR="005F210E" w:rsidRDefault="009C7F16">
          <w:pPr>
            <w:pStyle w:val="Obsah5"/>
            <w:rPr>
              <w:del w:id="51" w:author="CKO" w:date="2021-04-20T11:31:00Z"/>
              <w:rFonts w:asciiTheme="minorHAnsi" w:eastAsiaTheme="minorEastAsia" w:hAnsiTheme="minorHAnsi" w:cstheme="minorBidi"/>
              <w:noProof/>
              <w:sz w:val="22"/>
              <w:szCs w:val="22"/>
            </w:rPr>
          </w:pPr>
          <w:del w:id="52" w:author="CKO" w:date="2021-04-20T11:31:00Z">
            <w:r>
              <w:fldChar w:fldCharType="begin"/>
            </w:r>
            <w:r>
              <w:delInstrText xml:space="preserve"> HYPERLINK \l "_Toc54694519" </w:delInstrText>
            </w:r>
            <w:r>
              <w:fldChar w:fldCharType="separate"/>
            </w:r>
            <w:r w:rsidR="005F210E" w:rsidRPr="00312A86">
              <w:rPr>
                <w:rStyle w:val="Hypertextovprepojenie"/>
                <w:noProof/>
              </w:rPr>
              <w:delText>I.3.1 Prehľad o vykonávaní</w:delText>
            </w:r>
            <w:r w:rsidR="005F210E">
              <w:rPr>
                <w:noProof/>
                <w:webHidden/>
              </w:rPr>
              <w:tab/>
            </w:r>
            <w:r w:rsidR="005F210E">
              <w:rPr>
                <w:noProof/>
                <w:webHidden/>
              </w:rPr>
              <w:fldChar w:fldCharType="begin"/>
            </w:r>
            <w:r w:rsidR="005F210E">
              <w:rPr>
                <w:noProof/>
                <w:webHidden/>
              </w:rPr>
              <w:delInstrText xml:space="preserve"> PAGEREF _Toc54694519 \h </w:delInstrText>
            </w:r>
            <w:r w:rsidR="005F210E">
              <w:rPr>
                <w:noProof/>
                <w:webHidden/>
              </w:rPr>
            </w:r>
            <w:r w:rsidR="005F210E">
              <w:rPr>
                <w:noProof/>
                <w:webHidden/>
              </w:rPr>
              <w:fldChar w:fldCharType="separate"/>
            </w:r>
            <w:r w:rsidR="005F210E">
              <w:rPr>
                <w:noProof/>
                <w:webHidden/>
              </w:rPr>
              <w:delText>15</w:delText>
            </w:r>
            <w:r w:rsidR="005F210E">
              <w:rPr>
                <w:noProof/>
                <w:webHidden/>
              </w:rPr>
              <w:fldChar w:fldCharType="end"/>
            </w:r>
            <w:r>
              <w:rPr>
                <w:noProof/>
              </w:rPr>
              <w:fldChar w:fldCharType="end"/>
            </w:r>
          </w:del>
        </w:p>
        <w:p w14:paraId="28CBDE35" w14:textId="77777777" w:rsidR="005F210E" w:rsidRDefault="009C7F16">
          <w:pPr>
            <w:pStyle w:val="Obsah5"/>
            <w:rPr>
              <w:del w:id="53" w:author="CKO" w:date="2021-04-20T11:31:00Z"/>
              <w:rFonts w:asciiTheme="minorHAnsi" w:eastAsiaTheme="minorEastAsia" w:hAnsiTheme="minorHAnsi" w:cstheme="minorBidi"/>
              <w:noProof/>
              <w:sz w:val="22"/>
              <w:szCs w:val="22"/>
            </w:rPr>
          </w:pPr>
          <w:del w:id="54" w:author="CKO" w:date="2021-04-20T11:31:00Z">
            <w:r>
              <w:fldChar w:fldCharType="begin"/>
            </w:r>
            <w:r>
              <w:delInstrText xml:space="preserve"> HYPERLINK \l "_Toc54694520" </w:delInstrText>
            </w:r>
            <w:r>
              <w:fldChar w:fldCharType="separate"/>
            </w:r>
            <w:r w:rsidR="005F210E" w:rsidRPr="00312A86">
              <w:rPr>
                <w:rStyle w:val="Hypertextovprepojenie"/>
                <w:rFonts w:eastAsiaTheme="minorHAnsi"/>
                <w:noProof/>
              </w:rPr>
              <w:delText>I.3.2 Spoločné a programovo špecifické ukazovatele</w:delText>
            </w:r>
            <w:r w:rsidR="005F210E">
              <w:rPr>
                <w:noProof/>
                <w:webHidden/>
              </w:rPr>
              <w:tab/>
            </w:r>
            <w:r w:rsidR="005F210E">
              <w:rPr>
                <w:noProof/>
                <w:webHidden/>
              </w:rPr>
              <w:fldChar w:fldCharType="begin"/>
            </w:r>
            <w:r w:rsidR="005F210E">
              <w:rPr>
                <w:noProof/>
                <w:webHidden/>
              </w:rPr>
              <w:delInstrText xml:space="preserve"> PAGEREF _Toc54694520 \h </w:delInstrText>
            </w:r>
            <w:r w:rsidR="005F210E">
              <w:rPr>
                <w:noProof/>
                <w:webHidden/>
              </w:rPr>
            </w:r>
            <w:r w:rsidR="005F210E">
              <w:rPr>
                <w:noProof/>
                <w:webHidden/>
              </w:rPr>
              <w:fldChar w:fldCharType="separate"/>
            </w:r>
            <w:r w:rsidR="005F210E">
              <w:rPr>
                <w:noProof/>
                <w:webHidden/>
              </w:rPr>
              <w:delText>17</w:delText>
            </w:r>
            <w:r w:rsidR="005F210E">
              <w:rPr>
                <w:noProof/>
                <w:webHidden/>
              </w:rPr>
              <w:fldChar w:fldCharType="end"/>
            </w:r>
            <w:r>
              <w:rPr>
                <w:noProof/>
              </w:rPr>
              <w:fldChar w:fldCharType="end"/>
            </w:r>
          </w:del>
        </w:p>
        <w:p w14:paraId="30185A51" w14:textId="77777777" w:rsidR="005F210E" w:rsidRDefault="009C7F16">
          <w:pPr>
            <w:pStyle w:val="Obsah5"/>
            <w:rPr>
              <w:del w:id="55" w:author="CKO" w:date="2021-04-20T11:31:00Z"/>
              <w:rFonts w:asciiTheme="minorHAnsi" w:eastAsiaTheme="minorEastAsia" w:hAnsiTheme="minorHAnsi" w:cstheme="minorBidi"/>
              <w:noProof/>
              <w:sz w:val="22"/>
              <w:szCs w:val="22"/>
            </w:rPr>
          </w:pPr>
          <w:del w:id="56" w:author="CKO" w:date="2021-04-20T11:31:00Z">
            <w:r>
              <w:fldChar w:fldCharType="begin"/>
            </w:r>
            <w:r>
              <w:delInstrText xml:space="preserve"> HYPERLINK \l "_Toc54694521" </w:delInstrText>
            </w:r>
            <w:r>
              <w:fldChar w:fldCharType="separate"/>
            </w:r>
            <w:r w:rsidR="005F210E" w:rsidRPr="00312A86">
              <w:rPr>
                <w:rStyle w:val="Hypertextovprepojenie"/>
                <w:rFonts w:eastAsiaTheme="minorHAnsi"/>
                <w:noProof/>
              </w:rPr>
              <w:delText>I.3.3. Čiastkové ciele a zámery stanovené vo výkonnostnom rámci (údaje predkladané prvýkrát vo výročnej správe za rok 2016)</w:delText>
            </w:r>
            <w:r w:rsidR="005F210E">
              <w:rPr>
                <w:noProof/>
                <w:webHidden/>
              </w:rPr>
              <w:tab/>
            </w:r>
            <w:r w:rsidR="005F210E">
              <w:rPr>
                <w:noProof/>
                <w:webHidden/>
              </w:rPr>
              <w:fldChar w:fldCharType="begin"/>
            </w:r>
            <w:r w:rsidR="005F210E">
              <w:rPr>
                <w:noProof/>
                <w:webHidden/>
              </w:rPr>
              <w:delInstrText xml:space="preserve"> PAGEREF _Toc54694521 \h </w:delInstrText>
            </w:r>
            <w:r w:rsidR="005F210E">
              <w:rPr>
                <w:noProof/>
                <w:webHidden/>
              </w:rPr>
            </w:r>
            <w:r w:rsidR="005F210E">
              <w:rPr>
                <w:noProof/>
                <w:webHidden/>
              </w:rPr>
              <w:fldChar w:fldCharType="separate"/>
            </w:r>
            <w:r w:rsidR="005F210E">
              <w:rPr>
                <w:noProof/>
                <w:webHidden/>
              </w:rPr>
              <w:delText>45</w:delText>
            </w:r>
            <w:r w:rsidR="005F210E">
              <w:rPr>
                <w:noProof/>
                <w:webHidden/>
              </w:rPr>
              <w:fldChar w:fldCharType="end"/>
            </w:r>
            <w:r>
              <w:rPr>
                <w:noProof/>
              </w:rPr>
              <w:fldChar w:fldCharType="end"/>
            </w:r>
          </w:del>
        </w:p>
        <w:p w14:paraId="314D9EB5" w14:textId="77777777" w:rsidR="005F210E" w:rsidRDefault="009C7F16">
          <w:pPr>
            <w:pStyle w:val="Obsah5"/>
            <w:rPr>
              <w:del w:id="57" w:author="CKO" w:date="2021-04-20T11:31:00Z"/>
              <w:rFonts w:asciiTheme="minorHAnsi" w:eastAsiaTheme="minorEastAsia" w:hAnsiTheme="minorHAnsi" w:cstheme="minorBidi"/>
              <w:noProof/>
              <w:sz w:val="22"/>
              <w:szCs w:val="22"/>
            </w:rPr>
          </w:pPr>
          <w:del w:id="58" w:author="CKO" w:date="2021-04-20T11:31:00Z">
            <w:r>
              <w:fldChar w:fldCharType="begin"/>
            </w:r>
            <w:r>
              <w:delInstrText xml:space="preserve"> HYPERLINK \l "_Toc54694522" </w:delInstrText>
            </w:r>
            <w:r>
              <w:fldChar w:fldCharType="separate"/>
            </w:r>
            <w:r w:rsidR="005F210E" w:rsidRPr="00312A86">
              <w:rPr>
                <w:rStyle w:val="Hypertextovprepojenie"/>
                <w:rFonts w:eastAsiaTheme="minorHAnsi"/>
                <w:noProof/>
              </w:rPr>
              <w:delText>I.3.4 Finančné údaje</w:delText>
            </w:r>
            <w:r w:rsidR="005F210E">
              <w:rPr>
                <w:noProof/>
                <w:webHidden/>
              </w:rPr>
              <w:tab/>
            </w:r>
            <w:r w:rsidR="005F210E">
              <w:rPr>
                <w:noProof/>
                <w:webHidden/>
              </w:rPr>
              <w:fldChar w:fldCharType="begin"/>
            </w:r>
            <w:r w:rsidR="005F210E">
              <w:rPr>
                <w:noProof/>
                <w:webHidden/>
              </w:rPr>
              <w:delInstrText xml:space="preserve"> PAGEREF _Toc54694522 \h </w:delInstrText>
            </w:r>
            <w:r w:rsidR="005F210E">
              <w:rPr>
                <w:noProof/>
                <w:webHidden/>
              </w:rPr>
            </w:r>
            <w:r w:rsidR="005F210E">
              <w:rPr>
                <w:noProof/>
                <w:webHidden/>
              </w:rPr>
              <w:fldChar w:fldCharType="separate"/>
            </w:r>
            <w:r w:rsidR="005F210E">
              <w:rPr>
                <w:noProof/>
                <w:webHidden/>
              </w:rPr>
              <w:delText>47</w:delText>
            </w:r>
            <w:r w:rsidR="005F210E">
              <w:rPr>
                <w:noProof/>
                <w:webHidden/>
              </w:rPr>
              <w:fldChar w:fldCharType="end"/>
            </w:r>
            <w:r>
              <w:rPr>
                <w:noProof/>
              </w:rPr>
              <w:fldChar w:fldCharType="end"/>
            </w:r>
          </w:del>
        </w:p>
        <w:p w14:paraId="09CE51F6" w14:textId="77777777" w:rsidR="005F210E" w:rsidRDefault="009C7F16">
          <w:pPr>
            <w:pStyle w:val="Obsah4"/>
            <w:rPr>
              <w:del w:id="59" w:author="CKO" w:date="2021-04-20T11:31:00Z"/>
              <w:rFonts w:asciiTheme="minorHAnsi" w:eastAsiaTheme="minorEastAsia" w:hAnsiTheme="minorHAnsi" w:cstheme="minorBidi"/>
              <w:noProof/>
              <w:sz w:val="22"/>
              <w:szCs w:val="22"/>
            </w:rPr>
          </w:pPr>
          <w:del w:id="60" w:author="CKO" w:date="2021-04-20T11:31:00Z">
            <w:r>
              <w:fldChar w:fldCharType="begin"/>
            </w:r>
            <w:r>
              <w:delInstrText xml:space="preserve"> HYPERLINK \l "_Toc54694523" </w:delInstrText>
            </w:r>
            <w:r>
              <w:fldChar w:fldCharType="separate"/>
            </w:r>
            <w:r w:rsidR="005F210E" w:rsidRPr="00312A86">
              <w:rPr>
                <w:rStyle w:val="Hypertextovprepojenie"/>
                <w:rFonts w:eastAsiaTheme="minorHAnsi"/>
                <w:noProof/>
                <w:lang w:eastAsia="en-US"/>
              </w:rPr>
              <w:delText>I.4. Zhrnutie hodnotení</w:delText>
            </w:r>
            <w:r w:rsidR="005F210E">
              <w:rPr>
                <w:noProof/>
                <w:webHidden/>
              </w:rPr>
              <w:tab/>
            </w:r>
            <w:r w:rsidR="005F210E">
              <w:rPr>
                <w:noProof/>
                <w:webHidden/>
              </w:rPr>
              <w:fldChar w:fldCharType="begin"/>
            </w:r>
            <w:r w:rsidR="005F210E">
              <w:rPr>
                <w:noProof/>
                <w:webHidden/>
              </w:rPr>
              <w:delInstrText xml:space="preserve"> PAGEREF _Toc54694523 \h </w:delInstrText>
            </w:r>
            <w:r w:rsidR="005F210E">
              <w:rPr>
                <w:noProof/>
                <w:webHidden/>
              </w:rPr>
            </w:r>
            <w:r w:rsidR="005F210E">
              <w:rPr>
                <w:noProof/>
                <w:webHidden/>
              </w:rPr>
              <w:fldChar w:fldCharType="separate"/>
            </w:r>
            <w:r w:rsidR="005F210E">
              <w:rPr>
                <w:noProof/>
                <w:webHidden/>
              </w:rPr>
              <w:delText>58</w:delText>
            </w:r>
            <w:r w:rsidR="005F210E">
              <w:rPr>
                <w:noProof/>
                <w:webHidden/>
              </w:rPr>
              <w:fldChar w:fldCharType="end"/>
            </w:r>
            <w:r>
              <w:rPr>
                <w:noProof/>
              </w:rPr>
              <w:fldChar w:fldCharType="end"/>
            </w:r>
          </w:del>
        </w:p>
        <w:p w14:paraId="4B2AF36D" w14:textId="77777777" w:rsidR="005F210E" w:rsidRDefault="009C7F16">
          <w:pPr>
            <w:pStyle w:val="Obsah4"/>
            <w:rPr>
              <w:del w:id="61" w:author="CKO" w:date="2021-04-20T11:31:00Z"/>
              <w:rFonts w:asciiTheme="minorHAnsi" w:eastAsiaTheme="minorEastAsia" w:hAnsiTheme="minorHAnsi" w:cstheme="minorBidi"/>
              <w:noProof/>
              <w:sz w:val="22"/>
              <w:szCs w:val="22"/>
            </w:rPr>
          </w:pPr>
          <w:del w:id="62" w:author="CKO" w:date="2021-04-20T11:31:00Z">
            <w:r>
              <w:fldChar w:fldCharType="begin"/>
            </w:r>
            <w:r>
              <w:delInstrText xml:space="preserve"> HYPERLINK \l "_Toc54694524" </w:delInstrText>
            </w:r>
            <w:r>
              <w:fldChar w:fldCharType="separate"/>
            </w:r>
            <w:r w:rsidR="005F210E" w:rsidRPr="00312A86">
              <w:rPr>
                <w:rStyle w:val="Hypertextovprepojenie"/>
                <w:rFonts w:eastAsiaTheme="minorHAnsi"/>
                <w:noProof/>
                <w:lang w:eastAsia="en-US"/>
              </w:rPr>
              <w:delText xml:space="preserve">I.5. Informácia o realizovaní IZM, ak je relevantné (článok 19 (2) a 19 (4) nariadenia </w:delText>
            </w:r>
            <w:r w:rsidR="005F210E" w:rsidRPr="00312A86">
              <w:rPr>
                <w:rStyle w:val="Hypertextovprepojenie"/>
                <w:rFonts w:eastAsiaTheme="minorHAnsi"/>
                <w:noProof/>
              </w:rPr>
              <w:delText xml:space="preserve">EP a Rady (EÚ) </w:delText>
            </w:r>
            <w:r w:rsidR="005F210E" w:rsidRPr="00312A86">
              <w:rPr>
                <w:rStyle w:val="Hypertextovprepojenie"/>
                <w:rFonts w:eastAsiaTheme="minorHAnsi"/>
                <w:noProof/>
                <w:lang w:eastAsia="en-US"/>
              </w:rPr>
              <w:delText>č. 1304/2013)</w:delText>
            </w:r>
            <w:r w:rsidR="005F210E">
              <w:rPr>
                <w:noProof/>
                <w:webHidden/>
              </w:rPr>
              <w:tab/>
            </w:r>
            <w:r w:rsidR="005F210E">
              <w:rPr>
                <w:noProof/>
                <w:webHidden/>
              </w:rPr>
              <w:fldChar w:fldCharType="begin"/>
            </w:r>
            <w:r w:rsidR="005F210E">
              <w:rPr>
                <w:noProof/>
                <w:webHidden/>
              </w:rPr>
              <w:delInstrText xml:space="preserve"> PAGEREF _Toc54694524 \h </w:delInstrText>
            </w:r>
            <w:r w:rsidR="005F210E">
              <w:rPr>
                <w:noProof/>
                <w:webHidden/>
              </w:rPr>
            </w:r>
            <w:r w:rsidR="005F210E">
              <w:rPr>
                <w:noProof/>
                <w:webHidden/>
              </w:rPr>
              <w:fldChar w:fldCharType="separate"/>
            </w:r>
            <w:r w:rsidR="005F210E">
              <w:rPr>
                <w:noProof/>
                <w:webHidden/>
              </w:rPr>
              <w:delText>58</w:delText>
            </w:r>
            <w:r w:rsidR="005F210E">
              <w:rPr>
                <w:noProof/>
                <w:webHidden/>
              </w:rPr>
              <w:fldChar w:fldCharType="end"/>
            </w:r>
            <w:r>
              <w:rPr>
                <w:noProof/>
              </w:rPr>
              <w:fldChar w:fldCharType="end"/>
            </w:r>
          </w:del>
        </w:p>
        <w:p w14:paraId="49C98B1E" w14:textId="77777777" w:rsidR="005F210E" w:rsidRDefault="009C7F16">
          <w:pPr>
            <w:pStyle w:val="Obsah4"/>
            <w:rPr>
              <w:del w:id="63" w:author="CKO" w:date="2021-04-20T11:31:00Z"/>
              <w:rFonts w:asciiTheme="minorHAnsi" w:eastAsiaTheme="minorEastAsia" w:hAnsiTheme="minorHAnsi" w:cstheme="minorBidi"/>
              <w:noProof/>
              <w:sz w:val="22"/>
              <w:szCs w:val="22"/>
            </w:rPr>
          </w:pPr>
          <w:del w:id="64" w:author="CKO" w:date="2021-04-20T11:31:00Z">
            <w:r>
              <w:fldChar w:fldCharType="begin"/>
            </w:r>
            <w:r>
              <w:delInstrText xml:space="preserve"> HYPERLINK \l "_Toc54694525" </w:delInstrText>
            </w:r>
            <w:r>
              <w:fldChar w:fldCharType="separate"/>
            </w:r>
            <w:r w:rsidR="005F210E" w:rsidRPr="00312A86">
              <w:rPr>
                <w:rStyle w:val="Hypertextovprepojenie"/>
                <w:rFonts w:eastAsiaTheme="minorHAnsi"/>
                <w:noProof/>
              </w:rPr>
              <w:delText>I.6. Problémy, ktoré ovplyvňujú výkonnosť programu a prijaté opatrenia</w:delText>
            </w:r>
            <w:r w:rsidR="005F210E">
              <w:rPr>
                <w:noProof/>
                <w:webHidden/>
              </w:rPr>
              <w:tab/>
            </w:r>
            <w:r w:rsidR="005F210E">
              <w:rPr>
                <w:noProof/>
                <w:webHidden/>
              </w:rPr>
              <w:fldChar w:fldCharType="begin"/>
            </w:r>
            <w:r w:rsidR="005F210E">
              <w:rPr>
                <w:noProof/>
                <w:webHidden/>
              </w:rPr>
              <w:delInstrText xml:space="preserve"> PAGEREF _Toc54694525 \h </w:delInstrText>
            </w:r>
            <w:r w:rsidR="005F210E">
              <w:rPr>
                <w:noProof/>
                <w:webHidden/>
              </w:rPr>
            </w:r>
            <w:r w:rsidR="005F210E">
              <w:rPr>
                <w:noProof/>
                <w:webHidden/>
              </w:rPr>
              <w:fldChar w:fldCharType="separate"/>
            </w:r>
            <w:r w:rsidR="005F210E">
              <w:rPr>
                <w:noProof/>
                <w:webHidden/>
              </w:rPr>
              <w:delText>58</w:delText>
            </w:r>
            <w:r w:rsidR="005F210E">
              <w:rPr>
                <w:noProof/>
                <w:webHidden/>
              </w:rPr>
              <w:fldChar w:fldCharType="end"/>
            </w:r>
            <w:r>
              <w:rPr>
                <w:noProof/>
              </w:rPr>
              <w:fldChar w:fldCharType="end"/>
            </w:r>
          </w:del>
        </w:p>
        <w:p w14:paraId="53EAD4AA" w14:textId="77777777" w:rsidR="005F210E" w:rsidRDefault="009C7F16">
          <w:pPr>
            <w:pStyle w:val="Obsah4"/>
            <w:rPr>
              <w:del w:id="65" w:author="CKO" w:date="2021-04-20T11:31:00Z"/>
              <w:rFonts w:asciiTheme="minorHAnsi" w:eastAsiaTheme="minorEastAsia" w:hAnsiTheme="minorHAnsi" w:cstheme="minorBidi"/>
              <w:noProof/>
              <w:sz w:val="22"/>
              <w:szCs w:val="22"/>
            </w:rPr>
          </w:pPr>
          <w:del w:id="66" w:author="CKO" w:date="2021-04-20T11:31:00Z">
            <w:r>
              <w:fldChar w:fldCharType="begin"/>
            </w:r>
            <w:r>
              <w:delInstrText xml:space="preserve"> HYPERLINK \l "_Toc54694526" </w:delInstrText>
            </w:r>
            <w:r>
              <w:fldChar w:fldCharType="separate"/>
            </w:r>
            <w:r w:rsidR="005F210E" w:rsidRPr="00312A86">
              <w:rPr>
                <w:rStyle w:val="Hypertextovprepojenie"/>
                <w:rFonts w:eastAsiaTheme="minorHAnsi"/>
                <w:noProof/>
              </w:rPr>
              <w:delText>I.7. Zhrnutie pre občanov</w:delText>
            </w:r>
            <w:r w:rsidR="005F210E">
              <w:rPr>
                <w:noProof/>
                <w:webHidden/>
              </w:rPr>
              <w:tab/>
            </w:r>
            <w:r w:rsidR="005F210E">
              <w:rPr>
                <w:noProof/>
                <w:webHidden/>
              </w:rPr>
              <w:fldChar w:fldCharType="begin"/>
            </w:r>
            <w:r w:rsidR="005F210E">
              <w:rPr>
                <w:noProof/>
                <w:webHidden/>
              </w:rPr>
              <w:delInstrText xml:space="preserve"> PAGEREF _Toc54694526 \h </w:delInstrText>
            </w:r>
            <w:r w:rsidR="005F210E">
              <w:rPr>
                <w:noProof/>
                <w:webHidden/>
              </w:rPr>
            </w:r>
            <w:r w:rsidR="005F210E">
              <w:rPr>
                <w:noProof/>
                <w:webHidden/>
              </w:rPr>
              <w:fldChar w:fldCharType="separate"/>
            </w:r>
            <w:r w:rsidR="005F210E">
              <w:rPr>
                <w:noProof/>
                <w:webHidden/>
              </w:rPr>
              <w:delText>59</w:delText>
            </w:r>
            <w:r w:rsidR="005F210E">
              <w:rPr>
                <w:noProof/>
                <w:webHidden/>
              </w:rPr>
              <w:fldChar w:fldCharType="end"/>
            </w:r>
            <w:r>
              <w:rPr>
                <w:noProof/>
              </w:rPr>
              <w:fldChar w:fldCharType="end"/>
            </w:r>
          </w:del>
        </w:p>
        <w:p w14:paraId="72ED64A2" w14:textId="77777777" w:rsidR="005F210E" w:rsidRDefault="009C7F16">
          <w:pPr>
            <w:pStyle w:val="Obsah4"/>
            <w:rPr>
              <w:del w:id="67" w:author="CKO" w:date="2021-04-20T11:31:00Z"/>
              <w:rFonts w:asciiTheme="minorHAnsi" w:eastAsiaTheme="minorEastAsia" w:hAnsiTheme="minorHAnsi" w:cstheme="minorBidi"/>
              <w:noProof/>
              <w:sz w:val="22"/>
              <w:szCs w:val="22"/>
            </w:rPr>
          </w:pPr>
          <w:del w:id="68" w:author="CKO" w:date="2021-04-20T11:31:00Z">
            <w:r>
              <w:fldChar w:fldCharType="begin"/>
            </w:r>
            <w:r>
              <w:delInstrText xml:space="preserve"> HYPERLINK \l "_Toc54694527" </w:delInstrText>
            </w:r>
            <w:r>
              <w:fldChar w:fldCharType="separate"/>
            </w:r>
            <w:r w:rsidR="005F210E" w:rsidRPr="00312A86">
              <w:rPr>
                <w:rStyle w:val="Hypertextovprepojenie"/>
                <w:rFonts w:eastAsiaTheme="minorHAnsi"/>
                <w:noProof/>
              </w:rPr>
              <w:delText>I.8. Správa o vykonávaní finančných nástrojov (článok 46 všeobecného nariadenia)</w:delText>
            </w:r>
            <w:r w:rsidR="005F210E">
              <w:rPr>
                <w:noProof/>
                <w:webHidden/>
              </w:rPr>
              <w:tab/>
            </w:r>
            <w:r w:rsidR="005F210E">
              <w:rPr>
                <w:noProof/>
                <w:webHidden/>
              </w:rPr>
              <w:fldChar w:fldCharType="begin"/>
            </w:r>
            <w:r w:rsidR="005F210E">
              <w:rPr>
                <w:noProof/>
                <w:webHidden/>
              </w:rPr>
              <w:delInstrText xml:space="preserve"> PAGEREF _Toc54694527 \h </w:delInstrText>
            </w:r>
            <w:r w:rsidR="005F210E">
              <w:rPr>
                <w:noProof/>
                <w:webHidden/>
              </w:rPr>
            </w:r>
            <w:r w:rsidR="005F210E">
              <w:rPr>
                <w:noProof/>
                <w:webHidden/>
              </w:rPr>
              <w:fldChar w:fldCharType="separate"/>
            </w:r>
            <w:r w:rsidR="005F210E">
              <w:rPr>
                <w:noProof/>
                <w:webHidden/>
              </w:rPr>
              <w:delText>60</w:delText>
            </w:r>
            <w:r w:rsidR="005F210E">
              <w:rPr>
                <w:noProof/>
                <w:webHidden/>
              </w:rPr>
              <w:fldChar w:fldCharType="end"/>
            </w:r>
            <w:r>
              <w:rPr>
                <w:noProof/>
              </w:rPr>
              <w:fldChar w:fldCharType="end"/>
            </w:r>
          </w:del>
        </w:p>
        <w:p w14:paraId="183A83C1" w14:textId="77777777" w:rsidR="005F210E" w:rsidRDefault="009C7F16">
          <w:pPr>
            <w:pStyle w:val="Obsah4"/>
            <w:rPr>
              <w:del w:id="69" w:author="CKO" w:date="2021-04-20T11:31:00Z"/>
              <w:rFonts w:asciiTheme="minorHAnsi" w:eastAsiaTheme="minorEastAsia" w:hAnsiTheme="minorHAnsi" w:cstheme="minorBidi"/>
              <w:noProof/>
              <w:sz w:val="22"/>
              <w:szCs w:val="22"/>
            </w:rPr>
          </w:pPr>
          <w:del w:id="70" w:author="CKO" w:date="2021-04-20T11:31:00Z">
            <w:r>
              <w:fldChar w:fldCharType="begin"/>
            </w:r>
            <w:r>
              <w:delInstrText xml:space="preserve"> HYPERLINK \l "_Toc54694528" </w:delInstrText>
            </w:r>
            <w:r>
              <w:fldChar w:fldCharType="separate"/>
            </w:r>
            <w:r w:rsidR="005F210E" w:rsidRPr="00312A86">
              <w:rPr>
                <w:rStyle w:val="Hypertextovprepojenie"/>
                <w:noProof/>
                <w:shd w:val="clear" w:color="auto" w:fill="FFFFFF" w:themeFill="background1"/>
              </w:rPr>
              <w:delText xml:space="preserve">I.9. Opatrenia prijaté na splnenie ex-ante kondicionalít  (článok 50 (2) všeobecného nariadenia) – </w:delText>
            </w:r>
            <w:r w:rsidR="005F210E" w:rsidRPr="00312A86">
              <w:rPr>
                <w:rStyle w:val="Hypertextovprepojenie"/>
                <w:rFonts w:eastAsiaTheme="minorHAnsi"/>
                <w:noProof/>
              </w:rPr>
              <w:delText>nerelevantné pre správy predkladané v roku 2017 a neskôr</w:delText>
            </w:r>
            <w:r w:rsidR="005F210E">
              <w:rPr>
                <w:noProof/>
                <w:webHidden/>
              </w:rPr>
              <w:tab/>
            </w:r>
            <w:r w:rsidR="005F210E">
              <w:rPr>
                <w:noProof/>
                <w:webHidden/>
              </w:rPr>
              <w:fldChar w:fldCharType="begin"/>
            </w:r>
            <w:r w:rsidR="005F210E">
              <w:rPr>
                <w:noProof/>
                <w:webHidden/>
              </w:rPr>
              <w:delInstrText xml:space="preserve"> PAGEREF _Toc54694528 \h </w:delInstrText>
            </w:r>
            <w:r w:rsidR="005F210E">
              <w:rPr>
                <w:noProof/>
                <w:webHidden/>
              </w:rPr>
            </w:r>
            <w:r w:rsidR="005F210E">
              <w:rPr>
                <w:noProof/>
                <w:webHidden/>
              </w:rPr>
              <w:fldChar w:fldCharType="separate"/>
            </w:r>
            <w:r w:rsidR="005F210E">
              <w:rPr>
                <w:noProof/>
                <w:webHidden/>
              </w:rPr>
              <w:delText>60</w:delText>
            </w:r>
            <w:r w:rsidR="005F210E">
              <w:rPr>
                <w:noProof/>
                <w:webHidden/>
              </w:rPr>
              <w:fldChar w:fldCharType="end"/>
            </w:r>
            <w:r>
              <w:rPr>
                <w:noProof/>
              </w:rPr>
              <w:fldChar w:fldCharType="end"/>
            </w:r>
          </w:del>
        </w:p>
        <w:p w14:paraId="17DD41FB" w14:textId="77777777" w:rsidR="005F210E" w:rsidRDefault="009C7F16">
          <w:pPr>
            <w:pStyle w:val="Obsah4"/>
            <w:rPr>
              <w:del w:id="71" w:author="CKO" w:date="2021-04-20T11:31:00Z"/>
              <w:rFonts w:asciiTheme="minorHAnsi" w:eastAsiaTheme="minorEastAsia" w:hAnsiTheme="minorHAnsi" w:cstheme="minorBidi"/>
              <w:noProof/>
              <w:sz w:val="22"/>
              <w:szCs w:val="22"/>
            </w:rPr>
          </w:pPr>
          <w:del w:id="72" w:author="CKO" w:date="2021-04-20T11:31:00Z">
            <w:r>
              <w:fldChar w:fldCharType="begin"/>
            </w:r>
            <w:r>
              <w:delInstrText xml:space="preserve"> HYPERLINK \l "_Toc54694529" </w:delInstrText>
            </w:r>
            <w:r>
              <w:fldChar w:fldCharType="separate"/>
            </w:r>
            <w:r w:rsidR="005F210E" w:rsidRPr="00312A86">
              <w:rPr>
                <w:rStyle w:val="Hypertextovprepojenie"/>
                <w:noProof/>
              </w:rPr>
              <w:delText>I.10. Pokrok pri príprave a implementácii veľkých projektov a spoločných akčných plánov (článok 101(h) a 111(3) všeobecného nariadenia  a článok 14 ods. 3 písm. b) nariadenia EP a Rady (EÚ) č. 1299/2013)</w:delText>
            </w:r>
            <w:r w:rsidR="005F210E">
              <w:rPr>
                <w:noProof/>
                <w:webHidden/>
              </w:rPr>
              <w:tab/>
            </w:r>
            <w:r w:rsidR="005F210E">
              <w:rPr>
                <w:noProof/>
                <w:webHidden/>
              </w:rPr>
              <w:fldChar w:fldCharType="begin"/>
            </w:r>
            <w:r w:rsidR="005F210E">
              <w:rPr>
                <w:noProof/>
                <w:webHidden/>
              </w:rPr>
              <w:delInstrText xml:space="preserve"> PAGEREF _Toc54694529 \h </w:delInstrText>
            </w:r>
            <w:r w:rsidR="005F210E">
              <w:rPr>
                <w:noProof/>
                <w:webHidden/>
              </w:rPr>
            </w:r>
            <w:r w:rsidR="005F210E">
              <w:rPr>
                <w:noProof/>
                <w:webHidden/>
              </w:rPr>
              <w:fldChar w:fldCharType="separate"/>
            </w:r>
            <w:r w:rsidR="005F210E">
              <w:rPr>
                <w:noProof/>
                <w:webHidden/>
              </w:rPr>
              <w:delText>61</w:delText>
            </w:r>
            <w:r w:rsidR="005F210E">
              <w:rPr>
                <w:noProof/>
                <w:webHidden/>
              </w:rPr>
              <w:fldChar w:fldCharType="end"/>
            </w:r>
            <w:r>
              <w:rPr>
                <w:noProof/>
              </w:rPr>
              <w:fldChar w:fldCharType="end"/>
            </w:r>
          </w:del>
        </w:p>
        <w:p w14:paraId="1E38FCDF" w14:textId="77777777" w:rsidR="005F210E" w:rsidRDefault="009C7F16">
          <w:pPr>
            <w:pStyle w:val="Obsah5"/>
            <w:rPr>
              <w:del w:id="73" w:author="CKO" w:date="2021-04-20T11:31:00Z"/>
              <w:rFonts w:asciiTheme="minorHAnsi" w:eastAsiaTheme="minorEastAsia" w:hAnsiTheme="minorHAnsi" w:cstheme="minorBidi"/>
              <w:noProof/>
              <w:sz w:val="22"/>
              <w:szCs w:val="22"/>
            </w:rPr>
          </w:pPr>
          <w:del w:id="74" w:author="CKO" w:date="2021-04-20T11:31:00Z">
            <w:r>
              <w:fldChar w:fldCharType="begin"/>
            </w:r>
            <w:r>
              <w:delInstrText xml:space="preserve"> HYPERLINK \l "_Toc54694530" </w:delInstrText>
            </w:r>
            <w:r>
              <w:fldChar w:fldCharType="separate"/>
            </w:r>
            <w:r w:rsidR="005F210E" w:rsidRPr="00312A86">
              <w:rPr>
                <w:rStyle w:val="Hypertextovprepojenie"/>
                <w:rFonts w:eastAsiaTheme="minorHAnsi"/>
                <w:noProof/>
              </w:rPr>
              <w:delText>I.10.1. Veľké projekty</w:delText>
            </w:r>
            <w:r w:rsidR="005F210E">
              <w:rPr>
                <w:noProof/>
                <w:webHidden/>
              </w:rPr>
              <w:tab/>
            </w:r>
            <w:r w:rsidR="005F210E">
              <w:rPr>
                <w:noProof/>
                <w:webHidden/>
              </w:rPr>
              <w:fldChar w:fldCharType="begin"/>
            </w:r>
            <w:r w:rsidR="005F210E">
              <w:rPr>
                <w:noProof/>
                <w:webHidden/>
              </w:rPr>
              <w:delInstrText xml:space="preserve"> PAGEREF _Toc54694530 \h </w:delInstrText>
            </w:r>
            <w:r w:rsidR="005F210E">
              <w:rPr>
                <w:noProof/>
                <w:webHidden/>
              </w:rPr>
            </w:r>
            <w:r w:rsidR="005F210E">
              <w:rPr>
                <w:noProof/>
                <w:webHidden/>
              </w:rPr>
              <w:fldChar w:fldCharType="separate"/>
            </w:r>
            <w:r w:rsidR="005F210E">
              <w:rPr>
                <w:noProof/>
                <w:webHidden/>
              </w:rPr>
              <w:delText>61</w:delText>
            </w:r>
            <w:r w:rsidR="005F210E">
              <w:rPr>
                <w:noProof/>
                <w:webHidden/>
              </w:rPr>
              <w:fldChar w:fldCharType="end"/>
            </w:r>
            <w:r>
              <w:rPr>
                <w:noProof/>
              </w:rPr>
              <w:fldChar w:fldCharType="end"/>
            </w:r>
          </w:del>
        </w:p>
        <w:p w14:paraId="0B49C3D1" w14:textId="77777777" w:rsidR="005F210E" w:rsidRDefault="009C7F16">
          <w:pPr>
            <w:pStyle w:val="Obsah5"/>
            <w:rPr>
              <w:del w:id="75" w:author="CKO" w:date="2021-04-20T11:31:00Z"/>
              <w:rFonts w:asciiTheme="minorHAnsi" w:eastAsiaTheme="minorEastAsia" w:hAnsiTheme="minorHAnsi" w:cstheme="minorBidi"/>
              <w:noProof/>
              <w:sz w:val="22"/>
              <w:szCs w:val="22"/>
            </w:rPr>
          </w:pPr>
          <w:del w:id="76" w:author="CKO" w:date="2021-04-20T11:31:00Z">
            <w:r>
              <w:fldChar w:fldCharType="begin"/>
            </w:r>
            <w:r>
              <w:delInstrText xml:space="preserve"> HYPERLINK \l "_Toc54694531" </w:delInstrText>
            </w:r>
            <w:r>
              <w:fldChar w:fldCharType="separate"/>
            </w:r>
            <w:r w:rsidR="005F210E" w:rsidRPr="00312A86">
              <w:rPr>
                <w:rStyle w:val="Hypertextovprepojenie"/>
                <w:rFonts w:eastAsiaTheme="minorHAnsi"/>
                <w:noProof/>
              </w:rPr>
              <w:delText>I.10.2 Spoločné akčné plány</w:delText>
            </w:r>
            <w:r w:rsidR="005F210E">
              <w:rPr>
                <w:noProof/>
                <w:webHidden/>
              </w:rPr>
              <w:tab/>
            </w:r>
            <w:r w:rsidR="005F210E">
              <w:rPr>
                <w:noProof/>
                <w:webHidden/>
              </w:rPr>
              <w:fldChar w:fldCharType="begin"/>
            </w:r>
            <w:r w:rsidR="005F210E">
              <w:rPr>
                <w:noProof/>
                <w:webHidden/>
              </w:rPr>
              <w:delInstrText xml:space="preserve"> PAGEREF _Toc54694531 \h </w:delInstrText>
            </w:r>
            <w:r w:rsidR="005F210E">
              <w:rPr>
                <w:noProof/>
                <w:webHidden/>
              </w:rPr>
            </w:r>
            <w:r w:rsidR="005F210E">
              <w:rPr>
                <w:noProof/>
                <w:webHidden/>
              </w:rPr>
              <w:fldChar w:fldCharType="separate"/>
            </w:r>
            <w:r w:rsidR="005F210E">
              <w:rPr>
                <w:noProof/>
                <w:webHidden/>
              </w:rPr>
              <w:delText>63</w:delText>
            </w:r>
            <w:r w:rsidR="005F210E">
              <w:rPr>
                <w:noProof/>
                <w:webHidden/>
              </w:rPr>
              <w:fldChar w:fldCharType="end"/>
            </w:r>
            <w:r>
              <w:rPr>
                <w:noProof/>
              </w:rPr>
              <w:fldChar w:fldCharType="end"/>
            </w:r>
          </w:del>
        </w:p>
        <w:p w14:paraId="27E9E35F" w14:textId="77777777" w:rsidR="005F210E" w:rsidRDefault="009C7F16">
          <w:pPr>
            <w:pStyle w:val="Obsah3"/>
            <w:tabs>
              <w:tab w:val="right" w:leader="dot" w:pos="9062"/>
            </w:tabs>
            <w:rPr>
              <w:del w:id="77" w:author="CKO" w:date="2021-04-20T11:31:00Z"/>
              <w:rFonts w:asciiTheme="minorHAnsi" w:eastAsiaTheme="minorEastAsia" w:hAnsiTheme="minorHAnsi" w:cstheme="minorBidi"/>
              <w:noProof/>
              <w:sz w:val="22"/>
              <w:szCs w:val="22"/>
            </w:rPr>
          </w:pPr>
          <w:del w:id="78" w:author="CKO" w:date="2021-04-20T11:31:00Z">
            <w:r>
              <w:fldChar w:fldCharType="begin"/>
            </w:r>
            <w:r>
              <w:delInstrText xml:space="preserve"> HYPERLINK \l "_Toc54694532" </w:delInstrText>
            </w:r>
            <w:r>
              <w:fldChar w:fldCharType="separate"/>
            </w:r>
            <w:r w:rsidR="005F210E" w:rsidRPr="00312A86">
              <w:rPr>
                <w:rStyle w:val="Hypertextovprepojenie"/>
                <w:rFonts w:eastAsiaTheme="minorHAnsi"/>
                <w:noProof/>
              </w:rPr>
              <w:delText>ČASŤ B - Informácie uvádzané vo výročnej správe predkladanej v roku 2017, 2019 a v záverečnej správe o vykonávaní (článok 50 (4) a 111(3) a (4) všeobecného nariadenia a 14 (4) nariadenia EP a Rady (EÚ)  č. 1299/2013)</w:delText>
            </w:r>
            <w:r w:rsidR="005F210E">
              <w:rPr>
                <w:noProof/>
                <w:webHidden/>
              </w:rPr>
              <w:tab/>
            </w:r>
            <w:r w:rsidR="005F210E">
              <w:rPr>
                <w:noProof/>
                <w:webHidden/>
              </w:rPr>
              <w:fldChar w:fldCharType="begin"/>
            </w:r>
            <w:r w:rsidR="005F210E">
              <w:rPr>
                <w:noProof/>
                <w:webHidden/>
              </w:rPr>
              <w:delInstrText xml:space="preserve"> PAGEREF _Toc54694532 \h </w:delInstrText>
            </w:r>
            <w:r w:rsidR="005F210E">
              <w:rPr>
                <w:noProof/>
                <w:webHidden/>
              </w:rPr>
            </w:r>
            <w:r w:rsidR="005F210E">
              <w:rPr>
                <w:noProof/>
                <w:webHidden/>
              </w:rPr>
              <w:fldChar w:fldCharType="separate"/>
            </w:r>
            <w:r w:rsidR="005F210E">
              <w:rPr>
                <w:noProof/>
                <w:webHidden/>
              </w:rPr>
              <w:delText>65</w:delText>
            </w:r>
            <w:r w:rsidR="005F210E">
              <w:rPr>
                <w:noProof/>
                <w:webHidden/>
              </w:rPr>
              <w:fldChar w:fldCharType="end"/>
            </w:r>
            <w:r>
              <w:rPr>
                <w:noProof/>
              </w:rPr>
              <w:fldChar w:fldCharType="end"/>
            </w:r>
          </w:del>
        </w:p>
        <w:p w14:paraId="52C48110" w14:textId="77777777" w:rsidR="005F210E" w:rsidRDefault="009C7F16">
          <w:pPr>
            <w:pStyle w:val="Obsah4"/>
            <w:rPr>
              <w:del w:id="79" w:author="CKO" w:date="2021-04-20T11:31:00Z"/>
              <w:rFonts w:asciiTheme="minorHAnsi" w:eastAsiaTheme="minorEastAsia" w:hAnsiTheme="minorHAnsi" w:cstheme="minorBidi"/>
              <w:noProof/>
              <w:sz w:val="22"/>
              <w:szCs w:val="22"/>
            </w:rPr>
          </w:pPr>
          <w:del w:id="80" w:author="CKO" w:date="2021-04-20T11:31:00Z">
            <w:r>
              <w:fldChar w:fldCharType="begin"/>
            </w:r>
            <w:r>
              <w:delInstrText xml:space="preserve"> HYPERLINK \l "_Toc54694533" </w:delInstrText>
            </w:r>
            <w:r>
              <w:fldChar w:fldCharType="separate"/>
            </w:r>
            <w:r w:rsidR="005F210E" w:rsidRPr="00312A86">
              <w:rPr>
                <w:rStyle w:val="Hypertextovprepojenie"/>
                <w:rFonts w:eastAsiaTheme="minorHAnsi"/>
                <w:noProof/>
              </w:rPr>
              <w:delText>I.11. Zhodnotenie vykonávania programu</w:delText>
            </w:r>
            <w:r w:rsidR="005F210E">
              <w:rPr>
                <w:noProof/>
                <w:webHidden/>
              </w:rPr>
              <w:tab/>
            </w:r>
            <w:r w:rsidR="005F210E">
              <w:rPr>
                <w:noProof/>
                <w:webHidden/>
              </w:rPr>
              <w:fldChar w:fldCharType="begin"/>
            </w:r>
            <w:r w:rsidR="005F210E">
              <w:rPr>
                <w:noProof/>
                <w:webHidden/>
              </w:rPr>
              <w:delInstrText xml:space="preserve"> PAGEREF _Toc54694533 \h </w:delInstrText>
            </w:r>
            <w:r w:rsidR="005F210E">
              <w:rPr>
                <w:noProof/>
                <w:webHidden/>
              </w:rPr>
            </w:r>
            <w:r w:rsidR="005F210E">
              <w:rPr>
                <w:noProof/>
                <w:webHidden/>
              </w:rPr>
              <w:fldChar w:fldCharType="separate"/>
            </w:r>
            <w:r w:rsidR="005F210E">
              <w:rPr>
                <w:noProof/>
                <w:webHidden/>
              </w:rPr>
              <w:delText>65</w:delText>
            </w:r>
            <w:r w:rsidR="005F210E">
              <w:rPr>
                <w:noProof/>
                <w:webHidden/>
              </w:rPr>
              <w:fldChar w:fldCharType="end"/>
            </w:r>
            <w:r>
              <w:rPr>
                <w:noProof/>
              </w:rPr>
              <w:fldChar w:fldCharType="end"/>
            </w:r>
          </w:del>
        </w:p>
        <w:p w14:paraId="57981C93" w14:textId="77777777" w:rsidR="005F210E" w:rsidRDefault="009C7F16">
          <w:pPr>
            <w:pStyle w:val="Obsah5"/>
            <w:rPr>
              <w:del w:id="81" w:author="CKO" w:date="2021-04-20T11:31:00Z"/>
              <w:rFonts w:asciiTheme="minorHAnsi" w:eastAsiaTheme="minorEastAsia" w:hAnsiTheme="minorHAnsi" w:cstheme="minorBidi"/>
              <w:noProof/>
              <w:sz w:val="22"/>
              <w:szCs w:val="22"/>
            </w:rPr>
          </w:pPr>
          <w:del w:id="82" w:author="CKO" w:date="2021-04-20T11:31:00Z">
            <w:r>
              <w:fldChar w:fldCharType="begin"/>
            </w:r>
            <w:r>
              <w:delInstrText xml:space="preserve"> HYPERLINK \l "_Toc54694534" </w:delInstrText>
            </w:r>
            <w:r>
              <w:fldChar w:fldCharType="separate"/>
            </w:r>
            <w:r w:rsidR="005F210E" w:rsidRPr="00312A86">
              <w:rPr>
                <w:rStyle w:val="Hypertextovprepojenie"/>
                <w:rFonts w:eastAsiaTheme="minorHAnsi"/>
                <w:noProof/>
              </w:rPr>
              <w:delText>I.11.1 Informácie obsiahnuté v časti A doplnené o zhodnotenie dosahovania cieľov programu</w:delText>
            </w:r>
            <w:r w:rsidR="005F210E">
              <w:rPr>
                <w:noProof/>
                <w:webHidden/>
              </w:rPr>
              <w:tab/>
            </w:r>
            <w:r w:rsidR="005F210E">
              <w:rPr>
                <w:noProof/>
                <w:webHidden/>
              </w:rPr>
              <w:fldChar w:fldCharType="begin"/>
            </w:r>
            <w:r w:rsidR="005F210E">
              <w:rPr>
                <w:noProof/>
                <w:webHidden/>
              </w:rPr>
              <w:delInstrText xml:space="preserve"> PAGEREF _Toc54694534 \h </w:delInstrText>
            </w:r>
            <w:r w:rsidR="005F210E">
              <w:rPr>
                <w:noProof/>
                <w:webHidden/>
              </w:rPr>
            </w:r>
            <w:r w:rsidR="005F210E">
              <w:rPr>
                <w:noProof/>
                <w:webHidden/>
              </w:rPr>
              <w:fldChar w:fldCharType="separate"/>
            </w:r>
            <w:r w:rsidR="005F210E">
              <w:rPr>
                <w:noProof/>
                <w:webHidden/>
              </w:rPr>
              <w:delText>65</w:delText>
            </w:r>
            <w:r w:rsidR="005F210E">
              <w:rPr>
                <w:noProof/>
                <w:webHidden/>
              </w:rPr>
              <w:fldChar w:fldCharType="end"/>
            </w:r>
            <w:r>
              <w:rPr>
                <w:noProof/>
              </w:rPr>
              <w:fldChar w:fldCharType="end"/>
            </w:r>
          </w:del>
        </w:p>
        <w:p w14:paraId="018D2479" w14:textId="77777777" w:rsidR="005F210E" w:rsidRDefault="009C7F16">
          <w:pPr>
            <w:pStyle w:val="Obsah5"/>
            <w:rPr>
              <w:del w:id="83" w:author="CKO" w:date="2021-04-20T11:31:00Z"/>
              <w:rFonts w:asciiTheme="minorHAnsi" w:eastAsiaTheme="minorEastAsia" w:hAnsiTheme="minorHAnsi" w:cstheme="minorBidi"/>
              <w:noProof/>
              <w:sz w:val="22"/>
              <w:szCs w:val="22"/>
            </w:rPr>
          </w:pPr>
          <w:del w:id="84" w:author="CKO" w:date="2021-04-20T11:31:00Z">
            <w:r>
              <w:fldChar w:fldCharType="begin"/>
            </w:r>
            <w:r>
              <w:delInstrText xml:space="preserve"> HYPERLINK \l "_Toc54694535" </w:delInstrText>
            </w:r>
            <w:r>
              <w:fldChar w:fldCharType="separate"/>
            </w:r>
            <w:r w:rsidR="005F210E" w:rsidRPr="00312A86">
              <w:rPr>
                <w:rStyle w:val="Hypertextovprepojenie"/>
                <w:rFonts w:eastAsiaTheme="minorHAnsi"/>
                <w:noProof/>
              </w:rPr>
              <w:delTex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delText>
            </w:r>
            <w:r w:rsidR="005F210E">
              <w:rPr>
                <w:noProof/>
                <w:webHidden/>
              </w:rPr>
              <w:tab/>
            </w:r>
            <w:r w:rsidR="005F210E">
              <w:rPr>
                <w:noProof/>
                <w:webHidden/>
              </w:rPr>
              <w:fldChar w:fldCharType="begin"/>
            </w:r>
            <w:r w:rsidR="005F210E">
              <w:rPr>
                <w:noProof/>
                <w:webHidden/>
              </w:rPr>
              <w:delInstrText xml:space="preserve"> PAGEREF _Toc54694535 \h </w:delInstrText>
            </w:r>
            <w:r w:rsidR="005F210E">
              <w:rPr>
                <w:noProof/>
                <w:webHidden/>
              </w:rPr>
            </w:r>
            <w:r w:rsidR="005F210E">
              <w:rPr>
                <w:noProof/>
                <w:webHidden/>
              </w:rPr>
              <w:fldChar w:fldCharType="separate"/>
            </w:r>
            <w:r w:rsidR="005F210E">
              <w:rPr>
                <w:noProof/>
                <w:webHidden/>
              </w:rPr>
              <w:delText>65</w:delText>
            </w:r>
            <w:r w:rsidR="005F210E">
              <w:rPr>
                <w:noProof/>
                <w:webHidden/>
              </w:rPr>
              <w:fldChar w:fldCharType="end"/>
            </w:r>
            <w:r>
              <w:rPr>
                <w:noProof/>
              </w:rPr>
              <w:fldChar w:fldCharType="end"/>
            </w:r>
          </w:del>
        </w:p>
        <w:p w14:paraId="1EBCED1B" w14:textId="77777777" w:rsidR="005F210E" w:rsidRDefault="009C7F16">
          <w:pPr>
            <w:pStyle w:val="Obsah5"/>
            <w:rPr>
              <w:del w:id="85" w:author="CKO" w:date="2021-04-20T11:31:00Z"/>
              <w:rFonts w:asciiTheme="minorHAnsi" w:eastAsiaTheme="minorEastAsia" w:hAnsiTheme="minorHAnsi" w:cstheme="minorBidi"/>
              <w:noProof/>
              <w:sz w:val="22"/>
              <w:szCs w:val="22"/>
            </w:rPr>
          </w:pPr>
          <w:del w:id="86" w:author="CKO" w:date="2021-04-20T11:31:00Z">
            <w:r>
              <w:fldChar w:fldCharType="begin"/>
            </w:r>
            <w:r>
              <w:delInstrText xml:space="preserve"> HYPERLINK \l "_Toc54694536" </w:delInstrText>
            </w:r>
            <w:r>
              <w:fldChar w:fldCharType="separate"/>
            </w:r>
            <w:r w:rsidR="005F210E" w:rsidRPr="00312A86">
              <w:rPr>
                <w:rStyle w:val="Hypertextovprepojenie"/>
                <w:rFonts w:eastAsiaTheme="minorHAnsi"/>
                <w:noProof/>
              </w:rPr>
              <w:delText>I.11.3 Udržateľný rozvoj</w:delText>
            </w:r>
            <w:r w:rsidR="005F210E">
              <w:rPr>
                <w:noProof/>
                <w:webHidden/>
              </w:rPr>
              <w:tab/>
            </w:r>
            <w:r w:rsidR="005F210E">
              <w:rPr>
                <w:noProof/>
                <w:webHidden/>
              </w:rPr>
              <w:fldChar w:fldCharType="begin"/>
            </w:r>
            <w:r w:rsidR="005F210E">
              <w:rPr>
                <w:noProof/>
                <w:webHidden/>
              </w:rPr>
              <w:delInstrText xml:space="preserve"> PAGEREF _Toc54694536 \h </w:delInstrText>
            </w:r>
            <w:r w:rsidR="005F210E">
              <w:rPr>
                <w:noProof/>
                <w:webHidden/>
              </w:rPr>
            </w:r>
            <w:r w:rsidR="005F210E">
              <w:rPr>
                <w:noProof/>
                <w:webHidden/>
              </w:rPr>
              <w:fldChar w:fldCharType="separate"/>
            </w:r>
            <w:r w:rsidR="005F210E">
              <w:rPr>
                <w:noProof/>
                <w:webHidden/>
              </w:rPr>
              <w:delText>66</w:delText>
            </w:r>
            <w:r w:rsidR="005F210E">
              <w:rPr>
                <w:noProof/>
                <w:webHidden/>
              </w:rPr>
              <w:fldChar w:fldCharType="end"/>
            </w:r>
            <w:r>
              <w:rPr>
                <w:noProof/>
              </w:rPr>
              <w:fldChar w:fldCharType="end"/>
            </w:r>
          </w:del>
        </w:p>
        <w:p w14:paraId="50E0F2A9" w14:textId="77777777" w:rsidR="005F210E" w:rsidRDefault="009C7F16">
          <w:pPr>
            <w:pStyle w:val="Obsah5"/>
            <w:rPr>
              <w:del w:id="87" w:author="CKO" w:date="2021-04-20T11:31:00Z"/>
              <w:rFonts w:asciiTheme="minorHAnsi" w:eastAsiaTheme="minorEastAsia" w:hAnsiTheme="minorHAnsi" w:cstheme="minorBidi"/>
              <w:noProof/>
              <w:sz w:val="22"/>
              <w:szCs w:val="22"/>
            </w:rPr>
          </w:pPr>
          <w:del w:id="88" w:author="CKO" w:date="2021-04-20T11:31:00Z">
            <w:r>
              <w:fldChar w:fldCharType="begin"/>
            </w:r>
            <w:r>
              <w:delInstrText xml:space="preserve"> HYPERLINK \l "_Toc54694537" </w:delInstrText>
            </w:r>
            <w:r>
              <w:fldChar w:fldCharType="separate"/>
            </w:r>
            <w:r w:rsidR="005F210E" w:rsidRPr="00312A86">
              <w:rPr>
                <w:rStyle w:val="Hypertextovprepojenie"/>
                <w:rFonts w:eastAsiaTheme="minorHAnsi"/>
                <w:noProof/>
              </w:rPr>
              <w:delText>I.11.4 Podpora použitá na ciele súvisiace so zmenou klímy</w:delText>
            </w:r>
            <w:r w:rsidR="005F210E">
              <w:rPr>
                <w:noProof/>
                <w:webHidden/>
              </w:rPr>
              <w:tab/>
            </w:r>
            <w:r w:rsidR="005F210E">
              <w:rPr>
                <w:noProof/>
                <w:webHidden/>
              </w:rPr>
              <w:fldChar w:fldCharType="begin"/>
            </w:r>
            <w:r w:rsidR="005F210E">
              <w:rPr>
                <w:noProof/>
                <w:webHidden/>
              </w:rPr>
              <w:delInstrText xml:space="preserve"> PAGEREF _Toc54694537 \h </w:delInstrText>
            </w:r>
            <w:r w:rsidR="005F210E">
              <w:rPr>
                <w:noProof/>
                <w:webHidden/>
              </w:rPr>
            </w:r>
            <w:r w:rsidR="005F210E">
              <w:rPr>
                <w:noProof/>
                <w:webHidden/>
              </w:rPr>
              <w:fldChar w:fldCharType="separate"/>
            </w:r>
            <w:r w:rsidR="005F210E">
              <w:rPr>
                <w:noProof/>
                <w:webHidden/>
              </w:rPr>
              <w:delText>66</w:delText>
            </w:r>
            <w:r w:rsidR="005F210E">
              <w:rPr>
                <w:noProof/>
                <w:webHidden/>
              </w:rPr>
              <w:fldChar w:fldCharType="end"/>
            </w:r>
            <w:r>
              <w:rPr>
                <w:noProof/>
              </w:rPr>
              <w:fldChar w:fldCharType="end"/>
            </w:r>
          </w:del>
        </w:p>
        <w:p w14:paraId="60CA182B" w14:textId="77777777" w:rsidR="005F210E" w:rsidRDefault="009C7F16">
          <w:pPr>
            <w:pStyle w:val="Obsah5"/>
            <w:rPr>
              <w:del w:id="89" w:author="CKO" w:date="2021-04-20T11:31:00Z"/>
              <w:rFonts w:asciiTheme="minorHAnsi" w:eastAsiaTheme="minorEastAsia" w:hAnsiTheme="minorHAnsi" w:cstheme="minorBidi"/>
              <w:noProof/>
              <w:sz w:val="22"/>
              <w:szCs w:val="22"/>
            </w:rPr>
          </w:pPr>
          <w:del w:id="90" w:author="CKO" w:date="2021-04-20T11:31:00Z">
            <w:r>
              <w:fldChar w:fldCharType="begin"/>
            </w:r>
            <w:r>
              <w:delInstrText xml:space="preserve"> HYPERLINK \l "_Toc54694538" </w:delInstrText>
            </w:r>
            <w:r>
              <w:fldChar w:fldCharType="separate"/>
            </w:r>
            <w:r w:rsidR="005F210E" w:rsidRPr="00312A86">
              <w:rPr>
                <w:rStyle w:val="Hypertextovprepojenie"/>
                <w:rFonts w:eastAsiaTheme="minorHAnsi"/>
                <w:noProof/>
              </w:rPr>
              <w:delText>I.11.5 Úloha partnerov pri vykonávaní programu</w:delText>
            </w:r>
            <w:r w:rsidR="005F210E">
              <w:rPr>
                <w:noProof/>
                <w:webHidden/>
              </w:rPr>
              <w:tab/>
            </w:r>
            <w:r w:rsidR="005F210E">
              <w:rPr>
                <w:noProof/>
                <w:webHidden/>
              </w:rPr>
              <w:fldChar w:fldCharType="begin"/>
            </w:r>
            <w:r w:rsidR="005F210E">
              <w:rPr>
                <w:noProof/>
                <w:webHidden/>
              </w:rPr>
              <w:delInstrText xml:space="preserve"> PAGEREF _Toc54694538 \h </w:delInstrText>
            </w:r>
            <w:r w:rsidR="005F210E">
              <w:rPr>
                <w:noProof/>
                <w:webHidden/>
              </w:rPr>
            </w:r>
            <w:r w:rsidR="005F210E">
              <w:rPr>
                <w:noProof/>
                <w:webHidden/>
              </w:rPr>
              <w:fldChar w:fldCharType="separate"/>
            </w:r>
            <w:r w:rsidR="005F210E">
              <w:rPr>
                <w:noProof/>
                <w:webHidden/>
              </w:rPr>
              <w:delText>66</w:delText>
            </w:r>
            <w:r w:rsidR="005F210E">
              <w:rPr>
                <w:noProof/>
                <w:webHidden/>
              </w:rPr>
              <w:fldChar w:fldCharType="end"/>
            </w:r>
            <w:r>
              <w:rPr>
                <w:noProof/>
              </w:rPr>
              <w:fldChar w:fldCharType="end"/>
            </w:r>
          </w:del>
        </w:p>
        <w:p w14:paraId="440E18D1" w14:textId="77777777" w:rsidR="005F210E" w:rsidRDefault="009C7F16">
          <w:pPr>
            <w:pStyle w:val="Obsah4"/>
            <w:rPr>
              <w:del w:id="91" w:author="CKO" w:date="2021-04-20T11:31:00Z"/>
              <w:rFonts w:asciiTheme="minorHAnsi" w:eastAsiaTheme="minorEastAsia" w:hAnsiTheme="minorHAnsi" w:cstheme="minorBidi"/>
              <w:noProof/>
              <w:sz w:val="22"/>
              <w:szCs w:val="22"/>
            </w:rPr>
          </w:pPr>
          <w:del w:id="92" w:author="CKO" w:date="2021-04-20T11:31:00Z">
            <w:r>
              <w:fldChar w:fldCharType="begin"/>
            </w:r>
            <w:r>
              <w:delInstrText xml:space="preserve"> HYPERLINK \l "_Toc54694539" </w:delInstrText>
            </w:r>
            <w:r>
              <w:fldChar w:fldCharType="separate"/>
            </w:r>
            <w:r w:rsidR="005F210E" w:rsidRPr="00312A86">
              <w:rPr>
                <w:rStyle w:val="Hypertextovprepojenie"/>
                <w:rFonts w:eastAsiaTheme="minorHAnsi"/>
                <w:noProof/>
              </w:rPr>
              <w:delText>I.12.  Povinné informácie a posúdenia podľa článku 111 (4) pododsek 1, (a) a (b) všeobecného nariadenia a článku 14 (4) §1, (a) a (b) nariadenia EP a Rady (EÚ) č. 1299/2013</w:delText>
            </w:r>
            <w:r w:rsidR="005F210E">
              <w:rPr>
                <w:noProof/>
                <w:webHidden/>
              </w:rPr>
              <w:tab/>
            </w:r>
            <w:r w:rsidR="005F210E">
              <w:rPr>
                <w:noProof/>
                <w:webHidden/>
              </w:rPr>
              <w:fldChar w:fldCharType="begin"/>
            </w:r>
            <w:r w:rsidR="005F210E">
              <w:rPr>
                <w:noProof/>
                <w:webHidden/>
              </w:rPr>
              <w:delInstrText xml:space="preserve"> PAGEREF _Toc54694539 \h </w:delInstrText>
            </w:r>
            <w:r w:rsidR="005F210E">
              <w:rPr>
                <w:noProof/>
                <w:webHidden/>
              </w:rPr>
            </w:r>
            <w:r w:rsidR="005F210E">
              <w:rPr>
                <w:noProof/>
                <w:webHidden/>
              </w:rPr>
              <w:fldChar w:fldCharType="separate"/>
            </w:r>
            <w:r w:rsidR="005F210E">
              <w:rPr>
                <w:noProof/>
                <w:webHidden/>
              </w:rPr>
              <w:delText>67</w:delText>
            </w:r>
            <w:r w:rsidR="005F210E">
              <w:rPr>
                <w:noProof/>
                <w:webHidden/>
              </w:rPr>
              <w:fldChar w:fldCharType="end"/>
            </w:r>
            <w:r>
              <w:rPr>
                <w:noProof/>
              </w:rPr>
              <w:fldChar w:fldCharType="end"/>
            </w:r>
          </w:del>
        </w:p>
        <w:p w14:paraId="6BDAD2AE" w14:textId="77777777" w:rsidR="005F210E" w:rsidRDefault="009C7F16">
          <w:pPr>
            <w:pStyle w:val="Obsah5"/>
            <w:rPr>
              <w:del w:id="93" w:author="CKO" w:date="2021-04-20T11:31:00Z"/>
              <w:rFonts w:asciiTheme="minorHAnsi" w:eastAsiaTheme="minorEastAsia" w:hAnsiTheme="minorHAnsi" w:cstheme="minorBidi"/>
              <w:noProof/>
              <w:sz w:val="22"/>
              <w:szCs w:val="22"/>
            </w:rPr>
          </w:pPr>
          <w:del w:id="94" w:author="CKO" w:date="2021-04-20T11:31:00Z">
            <w:r>
              <w:fldChar w:fldCharType="begin"/>
            </w:r>
            <w:r>
              <w:delInstrText xml:space="preserve"> HYPERLINK \l "_Toc54694540" </w:delInstrText>
            </w:r>
            <w:r>
              <w:fldChar w:fldCharType="separate"/>
            </w:r>
            <w:r w:rsidR="005F210E" w:rsidRPr="00312A86">
              <w:rPr>
                <w:rStyle w:val="Hypertextovprepojenie"/>
                <w:rFonts w:eastAsiaTheme="minorHAnsi"/>
                <w:noProof/>
              </w:rPr>
              <w:delText>I.12.1 Pokrok pri plnení plánu hodnotenia a následných opatrení prijatých v nadväznosti na zistenia hodnotení</w:delText>
            </w:r>
            <w:r w:rsidR="005F210E">
              <w:rPr>
                <w:noProof/>
                <w:webHidden/>
              </w:rPr>
              <w:tab/>
            </w:r>
            <w:r w:rsidR="005F210E">
              <w:rPr>
                <w:noProof/>
                <w:webHidden/>
              </w:rPr>
              <w:fldChar w:fldCharType="begin"/>
            </w:r>
            <w:r w:rsidR="005F210E">
              <w:rPr>
                <w:noProof/>
                <w:webHidden/>
              </w:rPr>
              <w:delInstrText xml:space="preserve"> PAGEREF _Toc54694540 \h </w:delInstrText>
            </w:r>
            <w:r w:rsidR="005F210E">
              <w:rPr>
                <w:noProof/>
                <w:webHidden/>
              </w:rPr>
            </w:r>
            <w:r w:rsidR="005F210E">
              <w:rPr>
                <w:noProof/>
                <w:webHidden/>
              </w:rPr>
              <w:fldChar w:fldCharType="separate"/>
            </w:r>
            <w:r w:rsidR="005F210E">
              <w:rPr>
                <w:noProof/>
                <w:webHidden/>
              </w:rPr>
              <w:delText>67</w:delText>
            </w:r>
            <w:r w:rsidR="005F210E">
              <w:rPr>
                <w:noProof/>
                <w:webHidden/>
              </w:rPr>
              <w:fldChar w:fldCharType="end"/>
            </w:r>
            <w:r>
              <w:rPr>
                <w:noProof/>
              </w:rPr>
              <w:fldChar w:fldCharType="end"/>
            </w:r>
          </w:del>
        </w:p>
        <w:p w14:paraId="44D1455C" w14:textId="77777777" w:rsidR="005F210E" w:rsidRDefault="009C7F16">
          <w:pPr>
            <w:pStyle w:val="Obsah5"/>
            <w:rPr>
              <w:del w:id="95" w:author="CKO" w:date="2021-04-20T11:31:00Z"/>
              <w:rFonts w:asciiTheme="minorHAnsi" w:eastAsiaTheme="minorEastAsia" w:hAnsiTheme="minorHAnsi" w:cstheme="minorBidi"/>
              <w:noProof/>
              <w:sz w:val="22"/>
              <w:szCs w:val="22"/>
            </w:rPr>
          </w:pPr>
          <w:del w:id="96" w:author="CKO" w:date="2021-04-20T11:31:00Z">
            <w:r>
              <w:fldChar w:fldCharType="begin"/>
            </w:r>
            <w:r>
              <w:delInstrText xml:space="preserve"> HYPERLINK \l "_Toc54694541" </w:delInstrText>
            </w:r>
            <w:r>
              <w:fldChar w:fldCharType="separate"/>
            </w:r>
            <w:r w:rsidR="005F210E" w:rsidRPr="00312A86">
              <w:rPr>
                <w:rStyle w:val="Hypertextovprepojenie"/>
                <w:rFonts w:eastAsiaTheme="minorHAnsi"/>
                <w:noProof/>
              </w:rPr>
              <w:delText>Prehľad jednotlivých hodnotení RO uvedie v nasledovnej štruktúre:</w:delText>
            </w:r>
            <w:r w:rsidR="005F210E">
              <w:rPr>
                <w:noProof/>
                <w:webHidden/>
              </w:rPr>
              <w:tab/>
            </w:r>
            <w:r w:rsidR="005F210E">
              <w:rPr>
                <w:noProof/>
                <w:webHidden/>
              </w:rPr>
              <w:fldChar w:fldCharType="begin"/>
            </w:r>
            <w:r w:rsidR="005F210E">
              <w:rPr>
                <w:noProof/>
                <w:webHidden/>
              </w:rPr>
              <w:delInstrText xml:space="preserve"> PAGEREF _Toc54694541 \h </w:delInstrText>
            </w:r>
            <w:r w:rsidR="005F210E">
              <w:rPr>
                <w:noProof/>
                <w:webHidden/>
              </w:rPr>
            </w:r>
            <w:r w:rsidR="005F210E">
              <w:rPr>
                <w:noProof/>
                <w:webHidden/>
              </w:rPr>
              <w:fldChar w:fldCharType="separate"/>
            </w:r>
            <w:r w:rsidR="005F210E">
              <w:rPr>
                <w:noProof/>
                <w:webHidden/>
              </w:rPr>
              <w:delText>67</w:delText>
            </w:r>
            <w:r w:rsidR="005F210E">
              <w:rPr>
                <w:noProof/>
                <w:webHidden/>
              </w:rPr>
              <w:fldChar w:fldCharType="end"/>
            </w:r>
            <w:r>
              <w:rPr>
                <w:noProof/>
              </w:rPr>
              <w:fldChar w:fldCharType="end"/>
            </w:r>
          </w:del>
        </w:p>
        <w:p w14:paraId="2B5EC6D8" w14:textId="77777777" w:rsidR="005F210E" w:rsidRDefault="009C7F16">
          <w:pPr>
            <w:pStyle w:val="Obsah5"/>
            <w:rPr>
              <w:del w:id="97" w:author="CKO" w:date="2021-04-20T11:31:00Z"/>
              <w:rFonts w:asciiTheme="minorHAnsi" w:eastAsiaTheme="minorEastAsia" w:hAnsiTheme="minorHAnsi" w:cstheme="minorBidi"/>
              <w:noProof/>
              <w:sz w:val="22"/>
              <w:szCs w:val="22"/>
            </w:rPr>
          </w:pPr>
          <w:del w:id="98" w:author="CKO" w:date="2021-04-20T11:31:00Z">
            <w:r>
              <w:fldChar w:fldCharType="begin"/>
            </w:r>
            <w:r>
              <w:delInstrText xml:space="preserve"> HYPERLINK \l "_Toc54694542" </w:delInstrText>
            </w:r>
            <w:r>
              <w:fldChar w:fldCharType="separate"/>
            </w:r>
            <w:r w:rsidR="005F210E" w:rsidRPr="00312A86">
              <w:rPr>
                <w:rStyle w:val="Hypertextovprepojenie"/>
                <w:rFonts w:eastAsiaTheme="minorHAnsi"/>
                <w:noProof/>
              </w:rPr>
              <w:delText>I.12.2 Výsledky opatrení fondov na informovanie a publicitu realizovaných v rámci komunikačnej stratégie</w:delText>
            </w:r>
            <w:r w:rsidR="005F210E">
              <w:rPr>
                <w:noProof/>
                <w:webHidden/>
              </w:rPr>
              <w:tab/>
            </w:r>
            <w:r w:rsidR="005F210E">
              <w:rPr>
                <w:noProof/>
                <w:webHidden/>
              </w:rPr>
              <w:fldChar w:fldCharType="begin"/>
            </w:r>
            <w:r w:rsidR="005F210E">
              <w:rPr>
                <w:noProof/>
                <w:webHidden/>
              </w:rPr>
              <w:delInstrText xml:space="preserve"> PAGEREF _Toc54694542 \h </w:delInstrText>
            </w:r>
            <w:r w:rsidR="005F210E">
              <w:rPr>
                <w:noProof/>
                <w:webHidden/>
              </w:rPr>
            </w:r>
            <w:r w:rsidR="005F210E">
              <w:rPr>
                <w:noProof/>
                <w:webHidden/>
              </w:rPr>
              <w:fldChar w:fldCharType="separate"/>
            </w:r>
            <w:r w:rsidR="005F210E">
              <w:rPr>
                <w:noProof/>
                <w:webHidden/>
              </w:rPr>
              <w:delText>67</w:delText>
            </w:r>
            <w:r w:rsidR="005F210E">
              <w:rPr>
                <w:noProof/>
                <w:webHidden/>
              </w:rPr>
              <w:fldChar w:fldCharType="end"/>
            </w:r>
            <w:r>
              <w:rPr>
                <w:noProof/>
              </w:rPr>
              <w:fldChar w:fldCharType="end"/>
            </w:r>
          </w:del>
        </w:p>
        <w:p w14:paraId="6DFF1FF0" w14:textId="77777777" w:rsidR="005F210E" w:rsidRDefault="009C7F16">
          <w:pPr>
            <w:pStyle w:val="Obsah4"/>
            <w:rPr>
              <w:del w:id="99" w:author="CKO" w:date="2021-04-20T11:31:00Z"/>
              <w:rFonts w:asciiTheme="minorHAnsi" w:eastAsiaTheme="minorEastAsia" w:hAnsiTheme="minorHAnsi" w:cstheme="minorBidi"/>
              <w:noProof/>
              <w:sz w:val="22"/>
              <w:szCs w:val="22"/>
            </w:rPr>
          </w:pPr>
          <w:del w:id="100" w:author="CKO" w:date="2021-04-20T11:31:00Z">
            <w:r>
              <w:fldChar w:fldCharType="begin"/>
            </w:r>
            <w:r>
              <w:delInstrText xml:space="preserve"> HYPERLINK \l "_Toc54694543" </w:delInstrText>
            </w:r>
            <w:r>
              <w:fldChar w:fldCharType="separate"/>
            </w:r>
            <w:r w:rsidR="005F210E" w:rsidRPr="00312A86">
              <w:rPr>
                <w:rStyle w:val="Hypertextovprepojenie"/>
                <w:rFonts w:eastAsiaTheme="minorHAnsi"/>
                <w:noProof/>
              </w:rPr>
              <w:delText xml:space="preserve">I.13. </w:delText>
            </w:r>
            <w:r w:rsidR="005F210E" w:rsidRPr="00312A86">
              <w:rPr>
                <w:rStyle w:val="Hypertextovprepojenie"/>
                <w:rFonts w:eastAsiaTheme="minorHAnsi"/>
                <w:noProof/>
                <w:lang w:eastAsia="en-US"/>
              </w:rPr>
              <w:delText>Opatrenia prijaté na splnenie ex ante kondicionalít</w:delText>
            </w:r>
            <w:r w:rsidR="005F210E" w:rsidRPr="00312A86">
              <w:rPr>
                <w:rStyle w:val="Hypertextovprepojenie"/>
                <w:rFonts w:eastAsiaTheme="minorHAnsi"/>
                <w:noProof/>
              </w:rPr>
              <w:delText xml:space="preserve"> na základe článku 50 (4) všeobecného nariadenia– nerelevantné pre správy predkladané v roku 2018 a neskôr</w:delText>
            </w:r>
            <w:r w:rsidR="005F210E">
              <w:rPr>
                <w:noProof/>
                <w:webHidden/>
              </w:rPr>
              <w:tab/>
            </w:r>
            <w:r w:rsidR="005F210E">
              <w:rPr>
                <w:noProof/>
                <w:webHidden/>
              </w:rPr>
              <w:fldChar w:fldCharType="begin"/>
            </w:r>
            <w:r w:rsidR="005F210E">
              <w:rPr>
                <w:noProof/>
                <w:webHidden/>
              </w:rPr>
              <w:delInstrText xml:space="preserve"> PAGEREF _Toc54694543 \h </w:delInstrText>
            </w:r>
            <w:r w:rsidR="005F210E">
              <w:rPr>
                <w:noProof/>
                <w:webHidden/>
              </w:rPr>
            </w:r>
            <w:r w:rsidR="005F210E">
              <w:rPr>
                <w:noProof/>
                <w:webHidden/>
              </w:rPr>
              <w:fldChar w:fldCharType="separate"/>
            </w:r>
            <w:r w:rsidR="005F210E">
              <w:rPr>
                <w:noProof/>
                <w:webHidden/>
              </w:rPr>
              <w:delText>67</w:delText>
            </w:r>
            <w:r w:rsidR="005F210E">
              <w:rPr>
                <w:noProof/>
                <w:webHidden/>
              </w:rPr>
              <w:fldChar w:fldCharType="end"/>
            </w:r>
            <w:r>
              <w:rPr>
                <w:noProof/>
              </w:rPr>
              <w:fldChar w:fldCharType="end"/>
            </w:r>
          </w:del>
        </w:p>
        <w:p w14:paraId="6F79215C" w14:textId="77777777" w:rsidR="005F210E" w:rsidRDefault="009C7F16">
          <w:pPr>
            <w:pStyle w:val="Obsah4"/>
            <w:rPr>
              <w:del w:id="101" w:author="CKO" w:date="2021-04-20T11:31:00Z"/>
              <w:rFonts w:asciiTheme="minorHAnsi" w:eastAsiaTheme="minorEastAsia" w:hAnsiTheme="minorHAnsi" w:cstheme="minorBidi"/>
              <w:noProof/>
              <w:sz w:val="22"/>
              <w:szCs w:val="22"/>
            </w:rPr>
          </w:pPr>
          <w:del w:id="102" w:author="CKO" w:date="2021-04-20T11:31:00Z">
            <w:r>
              <w:fldChar w:fldCharType="begin"/>
            </w:r>
            <w:r>
              <w:delInstrText xml:space="preserve"> HYPERLINK \l "_Toc54694544" </w:delInstrText>
            </w:r>
            <w:r>
              <w:fldChar w:fldCharType="separate"/>
            </w:r>
            <w:r w:rsidR="005F210E" w:rsidRPr="00312A86">
              <w:rPr>
                <w:rStyle w:val="Hypertextovprepojenie"/>
                <w:rFonts w:eastAsiaTheme="minorHAnsi"/>
                <w:noProof/>
              </w:rPr>
              <w:delText>I.14. Ďalšie informácie, ktoré sa poskytujú v závislosti  od obsahu a cieľov programu na základe článku 111 (4) §2, (a), (b), (c), (d), (g) a (h) všeobecného nariadenia a článku 14 (4), §2, (a), (b), (c) a (f) nariadenia EP a Rady (EÚ) č. 1299/2013</w:delText>
            </w:r>
            <w:r w:rsidR="005F210E">
              <w:rPr>
                <w:noProof/>
                <w:webHidden/>
              </w:rPr>
              <w:tab/>
            </w:r>
            <w:r w:rsidR="005F210E">
              <w:rPr>
                <w:noProof/>
                <w:webHidden/>
              </w:rPr>
              <w:fldChar w:fldCharType="begin"/>
            </w:r>
            <w:r w:rsidR="005F210E">
              <w:rPr>
                <w:noProof/>
                <w:webHidden/>
              </w:rPr>
              <w:delInstrText xml:space="preserve"> PAGEREF _Toc54694544 \h </w:delInstrText>
            </w:r>
            <w:r w:rsidR="005F210E">
              <w:rPr>
                <w:noProof/>
                <w:webHidden/>
              </w:rPr>
            </w:r>
            <w:r w:rsidR="005F210E">
              <w:rPr>
                <w:noProof/>
                <w:webHidden/>
              </w:rPr>
              <w:fldChar w:fldCharType="separate"/>
            </w:r>
            <w:r w:rsidR="005F210E">
              <w:rPr>
                <w:noProof/>
                <w:webHidden/>
              </w:rPr>
              <w:delText>68</w:delText>
            </w:r>
            <w:r w:rsidR="005F210E">
              <w:rPr>
                <w:noProof/>
                <w:webHidden/>
              </w:rPr>
              <w:fldChar w:fldCharType="end"/>
            </w:r>
            <w:r>
              <w:rPr>
                <w:noProof/>
              </w:rPr>
              <w:fldChar w:fldCharType="end"/>
            </w:r>
          </w:del>
        </w:p>
        <w:p w14:paraId="1501CB46" w14:textId="77777777" w:rsidR="005F210E" w:rsidRDefault="009C7F16">
          <w:pPr>
            <w:pStyle w:val="Obsah5"/>
            <w:rPr>
              <w:del w:id="103" w:author="CKO" w:date="2021-04-20T11:31:00Z"/>
              <w:rFonts w:asciiTheme="minorHAnsi" w:eastAsiaTheme="minorEastAsia" w:hAnsiTheme="minorHAnsi" w:cstheme="minorBidi"/>
              <w:noProof/>
              <w:sz w:val="22"/>
              <w:szCs w:val="22"/>
            </w:rPr>
          </w:pPr>
          <w:del w:id="104" w:author="CKO" w:date="2021-04-20T11:31:00Z">
            <w:r>
              <w:fldChar w:fldCharType="begin"/>
            </w:r>
            <w:r>
              <w:delInstrText xml:space="preserve"> HYPERLINK \l "_Toc54694545" </w:delInstrText>
            </w:r>
            <w:r>
              <w:fldChar w:fldCharType="separate"/>
            </w:r>
            <w:r w:rsidR="005F210E" w:rsidRPr="00312A86">
              <w:rPr>
                <w:rStyle w:val="Hypertextovprepojenie"/>
                <w:rFonts w:eastAsiaTheme="minorHAnsi"/>
                <w:noProof/>
              </w:rPr>
              <w:delTex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delText>
            </w:r>
            <w:r w:rsidR="005F210E">
              <w:rPr>
                <w:noProof/>
                <w:webHidden/>
              </w:rPr>
              <w:tab/>
            </w:r>
            <w:r w:rsidR="005F210E">
              <w:rPr>
                <w:noProof/>
                <w:webHidden/>
              </w:rPr>
              <w:fldChar w:fldCharType="begin"/>
            </w:r>
            <w:r w:rsidR="005F210E">
              <w:rPr>
                <w:noProof/>
                <w:webHidden/>
              </w:rPr>
              <w:delInstrText xml:space="preserve"> PAGEREF _Toc54694545 \h </w:delInstrText>
            </w:r>
            <w:r w:rsidR="005F210E">
              <w:rPr>
                <w:noProof/>
                <w:webHidden/>
              </w:rPr>
            </w:r>
            <w:r w:rsidR="005F210E">
              <w:rPr>
                <w:noProof/>
                <w:webHidden/>
              </w:rPr>
              <w:fldChar w:fldCharType="separate"/>
            </w:r>
            <w:r w:rsidR="005F210E">
              <w:rPr>
                <w:noProof/>
                <w:webHidden/>
              </w:rPr>
              <w:delText>68</w:delText>
            </w:r>
            <w:r w:rsidR="005F210E">
              <w:rPr>
                <w:noProof/>
                <w:webHidden/>
              </w:rPr>
              <w:fldChar w:fldCharType="end"/>
            </w:r>
            <w:r>
              <w:rPr>
                <w:noProof/>
              </w:rPr>
              <w:fldChar w:fldCharType="end"/>
            </w:r>
          </w:del>
        </w:p>
        <w:p w14:paraId="00DFF1DC" w14:textId="77777777" w:rsidR="005F210E" w:rsidRDefault="009C7F16">
          <w:pPr>
            <w:pStyle w:val="Obsah5"/>
            <w:rPr>
              <w:del w:id="105" w:author="CKO" w:date="2021-04-20T11:31:00Z"/>
              <w:rFonts w:asciiTheme="minorHAnsi" w:eastAsiaTheme="minorEastAsia" w:hAnsiTheme="minorHAnsi" w:cstheme="minorBidi"/>
              <w:noProof/>
              <w:sz w:val="22"/>
              <w:szCs w:val="22"/>
            </w:rPr>
          </w:pPr>
          <w:del w:id="106" w:author="CKO" w:date="2021-04-20T11:31:00Z">
            <w:r>
              <w:fldChar w:fldCharType="begin"/>
            </w:r>
            <w:r>
              <w:delInstrText xml:space="preserve"> HYPERLINK \l "_Toc54694546" </w:delInstrText>
            </w:r>
            <w:r>
              <w:fldChar w:fldCharType="separate"/>
            </w:r>
            <w:r w:rsidR="005F210E" w:rsidRPr="00312A86">
              <w:rPr>
                <w:rStyle w:val="Hypertextovprepojenie"/>
                <w:rFonts w:eastAsiaTheme="minorHAnsi"/>
                <w:noProof/>
              </w:rPr>
              <w:delText>I.14.2  Pokrok pri vykonávaní opatrení na posilnenie kapacity orgánov členského štátu a prijímateľov na spravovanie a využívanie fondov</w:delText>
            </w:r>
            <w:r w:rsidR="005F210E">
              <w:rPr>
                <w:noProof/>
                <w:webHidden/>
              </w:rPr>
              <w:tab/>
            </w:r>
            <w:r w:rsidR="005F210E">
              <w:rPr>
                <w:noProof/>
                <w:webHidden/>
              </w:rPr>
              <w:fldChar w:fldCharType="begin"/>
            </w:r>
            <w:r w:rsidR="005F210E">
              <w:rPr>
                <w:noProof/>
                <w:webHidden/>
              </w:rPr>
              <w:delInstrText xml:space="preserve"> PAGEREF _Toc54694546 \h </w:delInstrText>
            </w:r>
            <w:r w:rsidR="005F210E">
              <w:rPr>
                <w:noProof/>
                <w:webHidden/>
              </w:rPr>
            </w:r>
            <w:r w:rsidR="005F210E">
              <w:rPr>
                <w:noProof/>
                <w:webHidden/>
              </w:rPr>
              <w:fldChar w:fldCharType="separate"/>
            </w:r>
            <w:r w:rsidR="005F210E">
              <w:rPr>
                <w:noProof/>
                <w:webHidden/>
              </w:rPr>
              <w:delText>68</w:delText>
            </w:r>
            <w:r w:rsidR="005F210E">
              <w:rPr>
                <w:noProof/>
                <w:webHidden/>
              </w:rPr>
              <w:fldChar w:fldCharType="end"/>
            </w:r>
            <w:r>
              <w:rPr>
                <w:noProof/>
              </w:rPr>
              <w:fldChar w:fldCharType="end"/>
            </w:r>
          </w:del>
        </w:p>
        <w:p w14:paraId="2A4E2598" w14:textId="77777777" w:rsidR="005F210E" w:rsidRDefault="009C7F16">
          <w:pPr>
            <w:pStyle w:val="Obsah5"/>
            <w:tabs>
              <w:tab w:val="left" w:pos="2116"/>
            </w:tabs>
            <w:rPr>
              <w:del w:id="107" w:author="CKO" w:date="2021-04-20T11:31:00Z"/>
              <w:rFonts w:asciiTheme="minorHAnsi" w:eastAsiaTheme="minorEastAsia" w:hAnsiTheme="minorHAnsi" w:cstheme="minorBidi"/>
              <w:noProof/>
              <w:sz w:val="22"/>
              <w:szCs w:val="22"/>
            </w:rPr>
          </w:pPr>
          <w:del w:id="108" w:author="CKO" w:date="2021-04-20T11:31:00Z">
            <w:r>
              <w:fldChar w:fldCharType="begin"/>
            </w:r>
            <w:r>
              <w:delInstrText xml:space="preserve"> HYPERLINK \l "_Toc54694547" </w:delInstrText>
            </w:r>
            <w:r>
              <w:fldChar w:fldCharType="separate"/>
            </w:r>
            <w:r w:rsidR="005F210E" w:rsidRPr="00312A86">
              <w:rPr>
                <w:rStyle w:val="Hypertextovprepojenie"/>
                <w:rFonts w:eastAsiaTheme="minorHAnsi"/>
                <w:noProof/>
              </w:rPr>
              <w:delText xml:space="preserve">I.14.3 </w:delTex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delText>Pokrok dosiahnutý pri vykonávaní všetkých medziregionálnych a nadnárodných opatrení (nerelevantné pre cieľ 2)</w:delText>
            </w:r>
            <w:r w:rsidR="005F210E">
              <w:rPr>
                <w:noProof/>
                <w:webHidden/>
              </w:rPr>
              <w:tab/>
            </w:r>
            <w:r w:rsidR="005F210E">
              <w:rPr>
                <w:noProof/>
                <w:webHidden/>
              </w:rPr>
              <w:fldChar w:fldCharType="begin"/>
            </w:r>
            <w:r w:rsidR="005F210E">
              <w:rPr>
                <w:noProof/>
                <w:webHidden/>
              </w:rPr>
              <w:delInstrText xml:space="preserve"> PAGEREF _Toc54694547 \h </w:delInstrText>
            </w:r>
            <w:r w:rsidR="005F210E">
              <w:rPr>
                <w:noProof/>
                <w:webHidden/>
              </w:rPr>
            </w:r>
            <w:r w:rsidR="005F210E">
              <w:rPr>
                <w:noProof/>
                <w:webHidden/>
              </w:rPr>
              <w:fldChar w:fldCharType="separate"/>
            </w:r>
            <w:r w:rsidR="005F210E">
              <w:rPr>
                <w:noProof/>
                <w:webHidden/>
              </w:rPr>
              <w:delText>68</w:delText>
            </w:r>
            <w:r w:rsidR="005F210E">
              <w:rPr>
                <w:noProof/>
                <w:webHidden/>
              </w:rPr>
              <w:fldChar w:fldCharType="end"/>
            </w:r>
            <w:r>
              <w:rPr>
                <w:noProof/>
              </w:rPr>
              <w:fldChar w:fldCharType="end"/>
            </w:r>
          </w:del>
        </w:p>
        <w:p w14:paraId="1304F331" w14:textId="77777777" w:rsidR="005F210E" w:rsidRDefault="009C7F16">
          <w:pPr>
            <w:pStyle w:val="Obsah5"/>
            <w:tabs>
              <w:tab w:val="left" w:pos="2116"/>
            </w:tabs>
            <w:rPr>
              <w:del w:id="109" w:author="CKO" w:date="2021-04-20T11:31:00Z"/>
              <w:rFonts w:asciiTheme="minorHAnsi" w:eastAsiaTheme="minorEastAsia" w:hAnsiTheme="minorHAnsi" w:cstheme="minorBidi"/>
              <w:noProof/>
              <w:sz w:val="22"/>
              <w:szCs w:val="22"/>
            </w:rPr>
          </w:pPr>
          <w:del w:id="110" w:author="CKO" w:date="2021-04-20T11:31:00Z">
            <w:r>
              <w:fldChar w:fldCharType="begin"/>
            </w:r>
            <w:r>
              <w:delInstrText xml:space="preserve"> HYPERLINK \l "_Toc54694548" </w:delInstrText>
            </w:r>
            <w:r>
              <w:fldChar w:fldCharType="separate"/>
            </w:r>
            <w:r w:rsidR="005F210E" w:rsidRPr="00312A86">
              <w:rPr>
                <w:rStyle w:val="Hypertextovprepojenie"/>
                <w:rFonts w:eastAsiaTheme="minorHAnsi"/>
                <w:noProof/>
              </w:rPr>
              <w:delText xml:space="preserve">I.14.4 </w:delTex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delText>Príspevok k makroregionálnym stratégiám a stratégiám pre prímorské oblasti</w:delText>
            </w:r>
            <w:r w:rsidR="005F210E">
              <w:rPr>
                <w:noProof/>
                <w:webHidden/>
              </w:rPr>
              <w:tab/>
            </w:r>
            <w:r w:rsidR="005F210E">
              <w:rPr>
                <w:noProof/>
                <w:webHidden/>
              </w:rPr>
              <w:fldChar w:fldCharType="begin"/>
            </w:r>
            <w:r w:rsidR="005F210E">
              <w:rPr>
                <w:noProof/>
                <w:webHidden/>
              </w:rPr>
              <w:delInstrText xml:space="preserve"> PAGEREF _Toc54694548 \h </w:delInstrText>
            </w:r>
            <w:r w:rsidR="005F210E">
              <w:rPr>
                <w:noProof/>
                <w:webHidden/>
              </w:rPr>
            </w:r>
            <w:r w:rsidR="005F210E">
              <w:rPr>
                <w:noProof/>
                <w:webHidden/>
              </w:rPr>
              <w:fldChar w:fldCharType="separate"/>
            </w:r>
            <w:r w:rsidR="005F210E">
              <w:rPr>
                <w:noProof/>
                <w:webHidden/>
              </w:rPr>
              <w:delText>68</w:delText>
            </w:r>
            <w:r w:rsidR="005F210E">
              <w:rPr>
                <w:noProof/>
                <w:webHidden/>
              </w:rPr>
              <w:fldChar w:fldCharType="end"/>
            </w:r>
            <w:r>
              <w:rPr>
                <w:noProof/>
              </w:rPr>
              <w:fldChar w:fldCharType="end"/>
            </w:r>
          </w:del>
        </w:p>
        <w:p w14:paraId="3FF25BE8" w14:textId="77777777" w:rsidR="005F210E" w:rsidRDefault="009C7F16">
          <w:pPr>
            <w:pStyle w:val="Obsah5"/>
            <w:tabs>
              <w:tab w:val="left" w:pos="2116"/>
            </w:tabs>
            <w:rPr>
              <w:del w:id="111" w:author="CKO" w:date="2021-04-20T11:31:00Z"/>
              <w:rFonts w:asciiTheme="minorHAnsi" w:eastAsiaTheme="minorEastAsia" w:hAnsiTheme="minorHAnsi" w:cstheme="minorBidi"/>
              <w:noProof/>
              <w:sz w:val="22"/>
              <w:szCs w:val="22"/>
            </w:rPr>
          </w:pPr>
          <w:del w:id="112" w:author="CKO" w:date="2021-04-20T11:31:00Z">
            <w:r>
              <w:fldChar w:fldCharType="begin"/>
            </w:r>
            <w:r>
              <w:delInstrText xml:space="preserve"> HYPERLINK \l "_Toc54694549" </w:delInstrText>
            </w:r>
            <w:r>
              <w:fldChar w:fldCharType="separate"/>
            </w:r>
            <w:r w:rsidR="005F210E" w:rsidRPr="00312A86">
              <w:rPr>
                <w:rStyle w:val="Hypertextovprepojenie"/>
                <w:rFonts w:eastAsiaTheme="minorHAnsi"/>
                <w:noProof/>
              </w:rPr>
              <w:delText xml:space="preserve">I.14.5 </w:delTex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delText>Pokrok pri vykonávaní opatrení v oblasti sociálnej inovácie</w:delText>
            </w:r>
            <w:r w:rsidR="005F210E">
              <w:rPr>
                <w:noProof/>
                <w:webHidden/>
              </w:rPr>
              <w:tab/>
            </w:r>
            <w:r w:rsidR="005F210E">
              <w:rPr>
                <w:noProof/>
                <w:webHidden/>
              </w:rPr>
              <w:fldChar w:fldCharType="begin"/>
            </w:r>
            <w:r w:rsidR="005F210E">
              <w:rPr>
                <w:noProof/>
                <w:webHidden/>
              </w:rPr>
              <w:delInstrText xml:space="preserve"> PAGEREF _Toc54694549 \h </w:delInstrText>
            </w:r>
            <w:r w:rsidR="005F210E">
              <w:rPr>
                <w:noProof/>
                <w:webHidden/>
              </w:rPr>
            </w:r>
            <w:r w:rsidR="005F210E">
              <w:rPr>
                <w:noProof/>
                <w:webHidden/>
              </w:rPr>
              <w:fldChar w:fldCharType="separate"/>
            </w:r>
            <w:r w:rsidR="005F210E">
              <w:rPr>
                <w:noProof/>
                <w:webHidden/>
              </w:rPr>
              <w:delText>69</w:delText>
            </w:r>
            <w:r w:rsidR="005F210E">
              <w:rPr>
                <w:noProof/>
                <w:webHidden/>
              </w:rPr>
              <w:fldChar w:fldCharType="end"/>
            </w:r>
            <w:r>
              <w:rPr>
                <w:noProof/>
              </w:rPr>
              <w:fldChar w:fldCharType="end"/>
            </w:r>
          </w:del>
        </w:p>
        <w:p w14:paraId="4FBC9ED9" w14:textId="77777777" w:rsidR="005F210E" w:rsidRDefault="009C7F16">
          <w:pPr>
            <w:pStyle w:val="Obsah5"/>
            <w:tabs>
              <w:tab w:val="left" w:pos="2116"/>
            </w:tabs>
            <w:rPr>
              <w:del w:id="113" w:author="CKO" w:date="2021-04-20T11:31:00Z"/>
              <w:rFonts w:asciiTheme="minorHAnsi" w:eastAsiaTheme="minorEastAsia" w:hAnsiTheme="minorHAnsi" w:cstheme="minorBidi"/>
              <w:noProof/>
              <w:sz w:val="22"/>
              <w:szCs w:val="22"/>
            </w:rPr>
          </w:pPr>
          <w:del w:id="114" w:author="CKO" w:date="2021-04-20T11:31:00Z">
            <w:r>
              <w:fldChar w:fldCharType="begin"/>
            </w:r>
            <w:r>
              <w:delInstrText xml:space="preserve"> HYPERLINK \l "_Toc54694550" </w:delInstrText>
            </w:r>
            <w:r>
              <w:fldChar w:fldCharType="separate"/>
            </w:r>
            <w:r w:rsidR="005F210E" w:rsidRPr="00312A86">
              <w:rPr>
                <w:rStyle w:val="Hypertextovprepojenie"/>
                <w:rFonts w:eastAsiaTheme="minorHAnsi"/>
                <w:noProof/>
              </w:rPr>
              <w:delText xml:space="preserve">I.14.6 </w:delTex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delTex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delText>
            </w:r>
            <w:r w:rsidR="005F210E">
              <w:rPr>
                <w:noProof/>
                <w:webHidden/>
              </w:rPr>
              <w:tab/>
            </w:r>
            <w:r w:rsidR="005F210E">
              <w:rPr>
                <w:noProof/>
                <w:webHidden/>
              </w:rPr>
              <w:fldChar w:fldCharType="begin"/>
            </w:r>
            <w:r w:rsidR="005F210E">
              <w:rPr>
                <w:noProof/>
                <w:webHidden/>
              </w:rPr>
              <w:delInstrText xml:space="preserve"> PAGEREF _Toc54694550 \h </w:delInstrText>
            </w:r>
            <w:r w:rsidR="005F210E">
              <w:rPr>
                <w:noProof/>
                <w:webHidden/>
              </w:rPr>
            </w:r>
            <w:r w:rsidR="005F210E">
              <w:rPr>
                <w:noProof/>
                <w:webHidden/>
              </w:rPr>
              <w:fldChar w:fldCharType="separate"/>
            </w:r>
            <w:r w:rsidR="005F210E">
              <w:rPr>
                <w:noProof/>
                <w:webHidden/>
              </w:rPr>
              <w:delText>69</w:delText>
            </w:r>
            <w:r w:rsidR="005F210E">
              <w:rPr>
                <w:noProof/>
                <w:webHidden/>
              </w:rPr>
              <w:fldChar w:fldCharType="end"/>
            </w:r>
            <w:r>
              <w:rPr>
                <w:noProof/>
              </w:rPr>
              <w:fldChar w:fldCharType="end"/>
            </w:r>
          </w:del>
        </w:p>
        <w:p w14:paraId="1226B89C" w14:textId="77777777" w:rsidR="005F210E" w:rsidRDefault="009C7F16">
          <w:pPr>
            <w:pStyle w:val="Obsah3"/>
            <w:tabs>
              <w:tab w:val="right" w:leader="dot" w:pos="9062"/>
            </w:tabs>
            <w:rPr>
              <w:del w:id="115" w:author="CKO" w:date="2021-04-20T11:31:00Z"/>
              <w:rFonts w:asciiTheme="minorHAnsi" w:eastAsiaTheme="minorEastAsia" w:hAnsiTheme="minorHAnsi" w:cstheme="minorBidi"/>
              <w:noProof/>
              <w:sz w:val="22"/>
              <w:szCs w:val="22"/>
            </w:rPr>
          </w:pPr>
          <w:del w:id="116" w:author="CKO" w:date="2021-04-20T11:31:00Z">
            <w:r>
              <w:fldChar w:fldCharType="begin"/>
            </w:r>
            <w:r>
              <w:delInstrText xml:space="preserve"> HYPERLINK \l "_Toc54694551" </w:delInstrText>
            </w:r>
            <w:r>
              <w:fldChar w:fldCharType="separate"/>
            </w:r>
            <w:r w:rsidR="005F210E" w:rsidRPr="00312A86">
              <w:rPr>
                <w:rStyle w:val="Hypertextovprepojenie"/>
                <w:rFonts w:eastAsiaTheme="minorHAnsi"/>
                <w:noProof/>
              </w:rPr>
              <w:delText>ČASŤ C - Informácie uvádzané vo výročnej správe predkladanej v roku 2019 a v záverečnej správe (článok 50 (5) všeobecného nariadenia)</w:delText>
            </w:r>
            <w:r w:rsidR="005F210E">
              <w:rPr>
                <w:noProof/>
                <w:webHidden/>
              </w:rPr>
              <w:tab/>
            </w:r>
            <w:r w:rsidR="005F210E">
              <w:rPr>
                <w:noProof/>
                <w:webHidden/>
              </w:rPr>
              <w:fldChar w:fldCharType="begin"/>
            </w:r>
            <w:r w:rsidR="005F210E">
              <w:rPr>
                <w:noProof/>
                <w:webHidden/>
              </w:rPr>
              <w:delInstrText xml:space="preserve"> PAGEREF _Toc54694551 \h </w:delInstrText>
            </w:r>
            <w:r w:rsidR="005F210E">
              <w:rPr>
                <w:noProof/>
                <w:webHidden/>
              </w:rPr>
            </w:r>
            <w:r w:rsidR="005F210E">
              <w:rPr>
                <w:noProof/>
                <w:webHidden/>
              </w:rPr>
              <w:fldChar w:fldCharType="separate"/>
            </w:r>
            <w:r w:rsidR="005F210E">
              <w:rPr>
                <w:noProof/>
                <w:webHidden/>
              </w:rPr>
              <w:delText>70</w:delText>
            </w:r>
            <w:r w:rsidR="005F210E">
              <w:rPr>
                <w:noProof/>
                <w:webHidden/>
              </w:rPr>
              <w:fldChar w:fldCharType="end"/>
            </w:r>
            <w:r>
              <w:rPr>
                <w:noProof/>
              </w:rPr>
              <w:fldChar w:fldCharType="end"/>
            </w:r>
          </w:del>
        </w:p>
        <w:p w14:paraId="728500FA" w14:textId="77777777" w:rsidR="005F210E" w:rsidRDefault="009C7F16">
          <w:pPr>
            <w:pStyle w:val="Obsah4"/>
            <w:rPr>
              <w:del w:id="117" w:author="CKO" w:date="2021-04-20T11:31:00Z"/>
              <w:rFonts w:asciiTheme="minorHAnsi" w:eastAsiaTheme="minorEastAsia" w:hAnsiTheme="minorHAnsi" w:cstheme="minorBidi"/>
              <w:noProof/>
              <w:sz w:val="22"/>
              <w:szCs w:val="22"/>
            </w:rPr>
          </w:pPr>
          <w:del w:id="118" w:author="CKO" w:date="2021-04-20T11:31:00Z">
            <w:r>
              <w:fldChar w:fldCharType="begin"/>
            </w:r>
            <w:r>
              <w:delInstrText xml:space="preserve"> HYPERLINK \l "_Toc54694552" </w:delInstrText>
            </w:r>
            <w:r>
              <w:fldChar w:fldCharType="separate"/>
            </w:r>
            <w:r w:rsidR="005F210E" w:rsidRPr="00312A86">
              <w:rPr>
                <w:rStyle w:val="Hypertextovprepojenie"/>
                <w:rFonts w:eastAsiaTheme="minorHAnsi"/>
                <w:noProof/>
              </w:rPr>
              <w:delText>I.15. Finančné údaje na úrovni prioritnej osi a programu</w:delText>
            </w:r>
            <w:r w:rsidR="005F210E">
              <w:rPr>
                <w:noProof/>
                <w:webHidden/>
              </w:rPr>
              <w:tab/>
            </w:r>
            <w:r w:rsidR="005F210E">
              <w:rPr>
                <w:noProof/>
                <w:webHidden/>
              </w:rPr>
              <w:fldChar w:fldCharType="begin"/>
            </w:r>
            <w:r w:rsidR="005F210E">
              <w:rPr>
                <w:noProof/>
                <w:webHidden/>
              </w:rPr>
              <w:delInstrText xml:space="preserve"> PAGEREF _Toc54694552 \h </w:delInstrText>
            </w:r>
            <w:r w:rsidR="005F210E">
              <w:rPr>
                <w:noProof/>
                <w:webHidden/>
              </w:rPr>
            </w:r>
            <w:r w:rsidR="005F210E">
              <w:rPr>
                <w:noProof/>
                <w:webHidden/>
              </w:rPr>
              <w:fldChar w:fldCharType="separate"/>
            </w:r>
            <w:r w:rsidR="005F210E">
              <w:rPr>
                <w:noProof/>
                <w:webHidden/>
              </w:rPr>
              <w:delText>70</w:delText>
            </w:r>
            <w:r w:rsidR="005F210E">
              <w:rPr>
                <w:noProof/>
                <w:webHidden/>
              </w:rPr>
              <w:fldChar w:fldCharType="end"/>
            </w:r>
            <w:r>
              <w:rPr>
                <w:noProof/>
              </w:rPr>
              <w:fldChar w:fldCharType="end"/>
            </w:r>
          </w:del>
        </w:p>
        <w:p w14:paraId="73835B85" w14:textId="77777777" w:rsidR="005F210E" w:rsidRDefault="009C7F16">
          <w:pPr>
            <w:pStyle w:val="Obsah4"/>
            <w:rPr>
              <w:del w:id="119" w:author="CKO" w:date="2021-04-20T11:31:00Z"/>
              <w:rFonts w:asciiTheme="minorHAnsi" w:eastAsiaTheme="minorEastAsia" w:hAnsiTheme="minorHAnsi" w:cstheme="minorBidi"/>
              <w:noProof/>
              <w:sz w:val="22"/>
              <w:szCs w:val="22"/>
            </w:rPr>
          </w:pPr>
          <w:del w:id="120" w:author="CKO" w:date="2021-04-20T11:31:00Z">
            <w:r>
              <w:fldChar w:fldCharType="begin"/>
            </w:r>
            <w:r>
              <w:delInstrText xml:space="preserve"> HYPERLINK \l "_Toc54694553" </w:delInstrText>
            </w:r>
            <w:r>
              <w:fldChar w:fldCharType="separate"/>
            </w:r>
            <w:r w:rsidR="005F210E" w:rsidRPr="00312A86">
              <w:rPr>
                <w:rStyle w:val="Hypertextovprepojenie"/>
                <w:rFonts w:eastAsiaTheme="minorHAnsi"/>
                <w:noProof/>
              </w:rPr>
              <w:delText>I.16. Inteligentný, udržateľný a inkluzívny rast</w:delText>
            </w:r>
            <w:r w:rsidR="005F210E">
              <w:rPr>
                <w:noProof/>
                <w:webHidden/>
              </w:rPr>
              <w:tab/>
            </w:r>
            <w:r w:rsidR="005F210E">
              <w:rPr>
                <w:noProof/>
                <w:webHidden/>
              </w:rPr>
              <w:fldChar w:fldCharType="begin"/>
            </w:r>
            <w:r w:rsidR="005F210E">
              <w:rPr>
                <w:noProof/>
                <w:webHidden/>
              </w:rPr>
              <w:delInstrText xml:space="preserve"> PAGEREF _Toc54694553 \h </w:delInstrText>
            </w:r>
            <w:r w:rsidR="005F210E">
              <w:rPr>
                <w:noProof/>
                <w:webHidden/>
              </w:rPr>
            </w:r>
            <w:r w:rsidR="005F210E">
              <w:rPr>
                <w:noProof/>
                <w:webHidden/>
              </w:rPr>
              <w:fldChar w:fldCharType="separate"/>
            </w:r>
            <w:r w:rsidR="005F210E">
              <w:rPr>
                <w:noProof/>
                <w:webHidden/>
              </w:rPr>
              <w:delText>70</w:delText>
            </w:r>
            <w:r w:rsidR="005F210E">
              <w:rPr>
                <w:noProof/>
                <w:webHidden/>
              </w:rPr>
              <w:fldChar w:fldCharType="end"/>
            </w:r>
            <w:r>
              <w:rPr>
                <w:noProof/>
              </w:rPr>
              <w:fldChar w:fldCharType="end"/>
            </w:r>
          </w:del>
        </w:p>
        <w:p w14:paraId="115B0251" w14:textId="77777777" w:rsidR="005F210E" w:rsidRDefault="009C7F16">
          <w:pPr>
            <w:pStyle w:val="Obsah4"/>
            <w:rPr>
              <w:del w:id="121" w:author="CKO" w:date="2021-04-20T11:31:00Z"/>
              <w:rFonts w:asciiTheme="minorHAnsi" w:eastAsiaTheme="minorEastAsia" w:hAnsiTheme="minorHAnsi" w:cstheme="minorBidi"/>
              <w:noProof/>
              <w:sz w:val="22"/>
              <w:szCs w:val="22"/>
            </w:rPr>
          </w:pPr>
          <w:del w:id="122" w:author="CKO" w:date="2021-04-20T11:31:00Z">
            <w:r>
              <w:fldChar w:fldCharType="begin"/>
            </w:r>
            <w:r>
              <w:delInstrText xml:space="preserve"> HYPERLINK \l "_Toc54694554" </w:delInstrText>
            </w:r>
            <w:r>
              <w:fldChar w:fldCharType="separate"/>
            </w:r>
            <w:r w:rsidR="005F210E" w:rsidRPr="00312A86">
              <w:rPr>
                <w:rStyle w:val="Hypertextovprepojenie"/>
                <w:rFonts w:eastAsiaTheme="minorHAnsi"/>
                <w:noProof/>
              </w:rPr>
              <w:delText>I.17. Problémy, ktoré ovplyvňujú výkonnosť programu a prijaté opatrenia vo vzťahu k plneniu výkonnostného rámca</w:delText>
            </w:r>
            <w:r w:rsidR="005F210E">
              <w:rPr>
                <w:noProof/>
                <w:webHidden/>
              </w:rPr>
              <w:tab/>
            </w:r>
            <w:r w:rsidR="005F210E">
              <w:rPr>
                <w:noProof/>
                <w:webHidden/>
              </w:rPr>
              <w:fldChar w:fldCharType="begin"/>
            </w:r>
            <w:r w:rsidR="005F210E">
              <w:rPr>
                <w:noProof/>
                <w:webHidden/>
              </w:rPr>
              <w:delInstrText xml:space="preserve"> PAGEREF _Toc54694554 \h </w:delInstrText>
            </w:r>
            <w:r w:rsidR="005F210E">
              <w:rPr>
                <w:noProof/>
                <w:webHidden/>
              </w:rPr>
            </w:r>
            <w:r w:rsidR="005F210E">
              <w:rPr>
                <w:noProof/>
                <w:webHidden/>
              </w:rPr>
              <w:fldChar w:fldCharType="separate"/>
            </w:r>
            <w:r w:rsidR="005F210E">
              <w:rPr>
                <w:noProof/>
                <w:webHidden/>
              </w:rPr>
              <w:delText>70</w:delText>
            </w:r>
            <w:r w:rsidR="005F210E">
              <w:rPr>
                <w:noProof/>
                <w:webHidden/>
              </w:rPr>
              <w:fldChar w:fldCharType="end"/>
            </w:r>
            <w:r>
              <w:rPr>
                <w:noProof/>
              </w:rPr>
              <w:fldChar w:fldCharType="end"/>
            </w:r>
          </w:del>
        </w:p>
        <w:p w14:paraId="6B74A0C9" w14:textId="77777777" w:rsidR="005F210E" w:rsidRDefault="009C7F16">
          <w:pPr>
            <w:pStyle w:val="Obsah4"/>
            <w:rPr>
              <w:del w:id="123" w:author="CKO" w:date="2021-04-20T11:31:00Z"/>
              <w:rFonts w:asciiTheme="minorHAnsi" w:eastAsiaTheme="minorEastAsia" w:hAnsiTheme="minorHAnsi" w:cstheme="minorBidi"/>
              <w:noProof/>
              <w:sz w:val="22"/>
              <w:szCs w:val="22"/>
            </w:rPr>
          </w:pPr>
          <w:del w:id="124" w:author="CKO" w:date="2021-04-20T11:31:00Z">
            <w:r>
              <w:fldChar w:fldCharType="begin"/>
            </w:r>
            <w:r>
              <w:delInstrText xml:space="preserve"> HYPERLINK \l "_Toc54694555" </w:delInstrText>
            </w:r>
            <w:r>
              <w:fldChar w:fldCharType="separate"/>
            </w:r>
            <w:r w:rsidR="005F210E" w:rsidRPr="00312A86">
              <w:rPr>
                <w:rStyle w:val="Hypertextovprepojenie"/>
                <w:rFonts w:eastAsiaTheme="minorHAnsi"/>
                <w:noProof/>
              </w:rPr>
              <w:delText>I.18. Iniciatíva na podporu zamestnanosti mladých ľudí (článok 19 (4) a (6) nariadenia EP a Rady č. 1304/2013)</w:delText>
            </w:r>
            <w:r w:rsidR="005F210E">
              <w:rPr>
                <w:noProof/>
                <w:webHidden/>
              </w:rPr>
              <w:tab/>
            </w:r>
            <w:r w:rsidR="005F210E">
              <w:rPr>
                <w:noProof/>
                <w:webHidden/>
              </w:rPr>
              <w:fldChar w:fldCharType="begin"/>
            </w:r>
            <w:r w:rsidR="005F210E">
              <w:rPr>
                <w:noProof/>
                <w:webHidden/>
              </w:rPr>
              <w:delInstrText xml:space="preserve"> PAGEREF _Toc54694555 \h </w:delInstrText>
            </w:r>
            <w:r w:rsidR="005F210E">
              <w:rPr>
                <w:noProof/>
                <w:webHidden/>
              </w:rPr>
            </w:r>
            <w:r w:rsidR="005F210E">
              <w:rPr>
                <w:noProof/>
                <w:webHidden/>
              </w:rPr>
              <w:fldChar w:fldCharType="separate"/>
            </w:r>
            <w:r w:rsidR="005F210E">
              <w:rPr>
                <w:noProof/>
                <w:webHidden/>
              </w:rPr>
              <w:delText>71</w:delText>
            </w:r>
            <w:r w:rsidR="005F210E">
              <w:rPr>
                <w:noProof/>
                <w:webHidden/>
              </w:rPr>
              <w:fldChar w:fldCharType="end"/>
            </w:r>
            <w:r>
              <w:rPr>
                <w:noProof/>
              </w:rPr>
              <w:fldChar w:fldCharType="end"/>
            </w:r>
          </w:del>
        </w:p>
        <w:p w14:paraId="7449242B" w14:textId="77777777" w:rsidR="005F210E" w:rsidRDefault="009C7F16">
          <w:pPr>
            <w:pStyle w:val="Obsah2"/>
            <w:tabs>
              <w:tab w:val="right" w:leader="dot" w:pos="9062"/>
            </w:tabs>
            <w:rPr>
              <w:del w:id="125" w:author="CKO" w:date="2021-04-20T11:31:00Z"/>
              <w:rFonts w:asciiTheme="minorHAnsi" w:eastAsiaTheme="minorEastAsia" w:hAnsiTheme="minorHAnsi" w:cstheme="minorBidi"/>
              <w:noProof/>
              <w:sz w:val="22"/>
              <w:szCs w:val="22"/>
            </w:rPr>
          </w:pPr>
          <w:del w:id="126" w:author="CKO" w:date="2021-04-20T11:31:00Z">
            <w:r>
              <w:fldChar w:fldCharType="begin"/>
            </w:r>
            <w:r>
              <w:delInstrText xml:space="preserve"> HYPERLINK \l "_Toc54694556" </w:delInstrText>
            </w:r>
            <w:r>
              <w:fldChar w:fldCharType="separate"/>
            </w:r>
            <w:r w:rsidR="005F210E" w:rsidRPr="00312A86">
              <w:rPr>
                <w:rStyle w:val="Hypertextovprepojenie"/>
                <w:rFonts w:eastAsiaTheme="minorHAnsi"/>
                <w:noProof/>
              </w:rPr>
              <w:delText>Zoznam príloh</w:delText>
            </w:r>
            <w:r w:rsidR="005F210E">
              <w:rPr>
                <w:noProof/>
                <w:webHidden/>
              </w:rPr>
              <w:tab/>
            </w:r>
            <w:r w:rsidR="005F210E">
              <w:rPr>
                <w:noProof/>
                <w:webHidden/>
              </w:rPr>
              <w:fldChar w:fldCharType="begin"/>
            </w:r>
            <w:r w:rsidR="005F210E">
              <w:rPr>
                <w:noProof/>
                <w:webHidden/>
              </w:rPr>
              <w:delInstrText xml:space="preserve"> PAGEREF _Toc54694556 \h </w:delInstrText>
            </w:r>
            <w:r w:rsidR="005F210E">
              <w:rPr>
                <w:noProof/>
                <w:webHidden/>
              </w:rPr>
            </w:r>
            <w:r w:rsidR="005F210E">
              <w:rPr>
                <w:noProof/>
                <w:webHidden/>
              </w:rPr>
              <w:fldChar w:fldCharType="separate"/>
            </w:r>
            <w:r w:rsidR="005F210E">
              <w:rPr>
                <w:noProof/>
                <w:webHidden/>
              </w:rPr>
              <w:delText>72</w:delText>
            </w:r>
            <w:r w:rsidR="005F210E">
              <w:rPr>
                <w:noProof/>
                <w:webHidden/>
              </w:rPr>
              <w:fldChar w:fldCharType="end"/>
            </w:r>
            <w:r>
              <w:rPr>
                <w:noProof/>
              </w:rPr>
              <w:fldChar w:fldCharType="end"/>
            </w:r>
          </w:del>
        </w:p>
        <w:p w14:paraId="34FD8E37" w14:textId="77777777" w:rsidR="005F210E" w:rsidRDefault="009C7F16">
          <w:pPr>
            <w:pStyle w:val="Obsah3"/>
            <w:tabs>
              <w:tab w:val="right" w:leader="dot" w:pos="9062"/>
            </w:tabs>
            <w:rPr>
              <w:del w:id="127" w:author="CKO" w:date="2021-04-20T11:31:00Z"/>
              <w:rFonts w:asciiTheme="minorHAnsi" w:eastAsiaTheme="minorEastAsia" w:hAnsiTheme="minorHAnsi" w:cstheme="minorBidi"/>
              <w:noProof/>
              <w:sz w:val="22"/>
              <w:szCs w:val="22"/>
            </w:rPr>
          </w:pPr>
          <w:del w:id="128" w:author="CKO" w:date="2021-04-20T11:31:00Z">
            <w:r>
              <w:fldChar w:fldCharType="begin"/>
            </w:r>
            <w:r>
              <w:delInstrText xml:space="preserve"> HYPERLINK \l "_Toc54694557" </w:delInstrText>
            </w:r>
            <w:r>
              <w:fldChar w:fldCharType="separate"/>
            </w:r>
            <w:r w:rsidR="005F210E" w:rsidRPr="00312A86">
              <w:rPr>
                <w:rStyle w:val="Hypertextovprepojenie"/>
                <w:noProof/>
              </w:rPr>
              <w:delText>Zoznam použitých skratiek</w:delText>
            </w:r>
            <w:r w:rsidR="005F210E">
              <w:rPr>
                <w:noProof/>
                <w:webHidden/>
              </w:rPr>
              <w:tab/>
            </w:r>
            <w:r w:rsidR="005F210E">
              <w:rPr>
                <w:noProof/>
                <w:webHidden/>
              </w:rPr>
              <w:fldChar w:fldCharType="begin"/>
            </w:r>
            <w:r w:rsidR="005F210E">
              <w:rPr>
                <w:noProof/>
                <w:webHidden/>
              </w:rPr>
              <w:delInstrText xml:space="preserve"> PAGEREF _Toc54694557 \h </w:delInstrText>
            </w:r>
            <w:r w:rsidR="005F210E">
              <w:rPr>
                <w:noProof/>
                <w:webHidden/>
              </w:rPr>
            </w:r>
            <w:r w:rsidR="005F210E">
              <w:rPr>
                <w:noProof/>
                <w:webHidden/>
              </w:rPr>
              <w:fldChar w:fldCharType="separate"/>
            </w:r>
            <w:r w:rsidR="005F210E">
              <w:rPr>
                <w:noProof/>
                <w:webHidden/>
              </w:rPr>
              <w:delText>73</w:delText>
            </w:r>
            <w:r w:rsidR="005F210E">
              <w:rPr>
                <w:noProof/>
                <w:webHidden/>
              </w:rPr>
              <w:fldChar w:fldCharType="end"/>
            </w:r>
            <w:r>
              <w:rPr>
                <w:noProof/>
              </w:rPr>
              <w:fldChar w:fldCharType="end"/>
            </w:r>
          </w:del>
        </w:p>
        <w:p w14:paraId="7E45B2E9" w14:textId="77777777" w:rsidR="005F210E" w:rsidRDefault="009C7F16">
          <w:pPr>
            <w:pStyle w:val="Obsah4"/>
            <w:rPr>
              <w:del w:id="129" w:author="CKO" w:date="2021-04-20T11:31:00Z"/>
              <w:rFonts w:asciiTheme="minorHAnsi" w:eastAsiaTheme="minorEastAsia" w:hAnsiTheme="minorHAnsi" w:cstheme="minorBidi"/>
              <w:noProof/>
              <w:sz w:val="22"/>
              <w:szCs w:val="22"/>
            </w:rPr>
          </w:pPr>
          <w:del w:id="130" w:author="CKO" w:date="2021-04-20T11:31:00Z">
            <w:r>
              <w:fldChar w:fldCharType="begin"/>
            </w:r>
            <w:r>
              <w:delInstrText xml:space="preserve"> HYPERLINK \l "_Toc54694558" </w:delInstrText>
            </w:r>
            <w:r>
              <w:fldChar w:fldCharType="separate"/>
            </w:r>
            <w:r w:rsidR="005F210E" w:rsidRPr="00312A86">
              <w:rPr>
                <w:rStyle w:val="Hypertextovprepojenie"/>
                <w:noProof/>
              </w:rPr>
              <w:delText>Príloha I Vzor zhrnutia pre občanov</w:delText>
            </w:r>
            <w:r w:rsidR="005F210E">
              <w:rPr>
                <w:noProof/>
                <w:webHidden/>
              </w:rPr>
              <w:tab/>
            </w:r>
            <w:r w:rsidR="005F210E">
              <w:rPr>
                <w:noProof/>
                <w:webHidden/>
              </w:rPr>
              <w:fldChar w:fldCharType="begin"/>
            </w:r>
            <w:r w:rsidR="005F210E">
              <w:rPr>
                <w:noProof/>
                <w:webHidden/>
              </w:rPr>
              <w:delInstrText xml:space="preserve"> PAGEREF _Toc54694558 \h </w:delInstrText>
            </w:r>
            <w:r w:rsidR="005F210E">
              <w:rPr>
                <w:noProof/>
                <w:webHidden/>
              </w:rPr>
            </w:r>
            <w:r w:rsidR="005F210E">
              <w:rPr>
                <w:noProof/>
                <w:webHidden/>
              </w:rPr>
              <w:fldChar w:fldCharType="separate"/>
            </w:r>
            <w:r w:rsidR="005F210E">
              <w:rPr>
                <w:noProof/>
                <w:webHidden/>
              </w:rPr>
              <w:delText>75</w:delText>
            </w:r>
            <w:r w:rsidR="005F210E">
              <w:rPr>
                <w:noProof/>
                <w:webHidden/>
              </w:rPr>
              <w:fldChar w:fldCharType="end"/>
            </w:r>
            <w:r>
              <w:rPr>
                <w:noProof/>
              </w:rPr>
              <w:fldChar w:fldCharType="end"/>
            </w:r>
          </w:del>
        </w:p>
        <w:p w14:paraId="048E48A8" w14:textId="77CAEFA3" w:rsidR="00572375" w:rsidRDefault="009C7F16">
          <w:pPr>
            <w:pStyle w:val="Obsah2"/>
            <w:tabs>
              <w:tab w:val="right" w:leader="dot" w:pos="9062"/>
            </w:tabs>
            <w:rPr>
              <w:ins w:id="131" w:author="CKO" w:date="2021-04-20T11:31:00Z"/>
              <w:rFonts w:asciiTheme="minorHAnsi" w:eastAsiaTheme="minorEastAsia" w:hAnsiTheme="minorHAnsi" w:cstheme="minorBidi"/>
              <w:noProof/>
              <w:sz w:val="22"/>
              <w:szCs w:val="22"/>
            </w:rPr>
          </w:pPr>
          <w:ins w:id="132" w:author="CKO" w:date="2021-04-20T11:31:00Z">
            <w:r>
              <w:fldChar w:fldCharType="begin"/>
            </w:r>
            <w:r>
              <w:instrText xml:space="preserve"> HYPERLINK \l "_Toc69394546" </w:instrText>
            </w:r>
            <w:r>
              <w:fldChar w:fldCharType="separate"/>
            </w:r>
            <w:r w:rsidR="00572375" w:rsidRPr="00D432CF">
              <w:rPr>
                <w:rStyle w:val="Hypertextovprepojenie"/>
                <w:noProof/>
              </w:rPr>
              <w:t>Úvod</w:t>
            </w:r>
            <w:r w:rsidR="00572375">
              <w:rPr>
                <w:noProof/>
                <w:webHidden/>
              </w:rPr>
              <w:tab/>
            </w:r>
            <w:r w:rsidR="00572375">
              <w:rPr>
                <w:noProof/>
                <w:webHidden/>
              </w:rPr>
              <w:fldChar w:fldCharType="begin"/>
            </w:r>
            <w:r w:rsidR="00572375">
              <w:rPr>
                <w:noProof/>
                <w:webHidden/>
              </w:rPr>
              <w:instrText xml:space="preserve"> PAGEREF _Toc69394546 \h </w:instrText>
            </w:r>
          </w:ins>
          <w:r w:rsidR="00572375">
            <w:rPr>
              <w:noProof/>
              <w:webHidden/>
            </w:rPr>
          </w:r>
          <w:ins w:id="133" w:author="CKO" w:date="2021-04-20T11:31:00Z">
            <w:r w:rsidR="00572375">
              <w:rPr>
                <w:noProof/>
                <w:webHidden/>
              </w:rPr>
              <w:fldChar w:fldCharType="separate"/>
            </w:r>
            <w:r w:rsidR="00572375">
              <w:rPr>
                <w:noProof/>
                <w:webHidden/>
              </w:rPr>
              <w:t>5</w:t>
            </w:r>
            <w:r w:rsidR="00572375">
              <w:rPr>
                <w:noProof/>
                <w:webHidden/>
              </w:rPr>
              <w:fldChar w:fldCharType="end"/>
            </w:r>
            <w:r>
              <w:rPr>
                <w:noProof/>
              </w:rPr>
              <w:fldChar w:fldCharType="end"/>
            </w:r>
          </w:ins>
        </w:p>
        <w:p w14:paraId="61861864" w14:textId="6AA243BF" w:rsidR="00572375" w:rsidRDefault="009C7F16">
          <w:pPr>
            <w:pStyle w:val="Obsah3"/>
            <w:tabs>
              <w:tab w:val="right" w:leader="dot" w:pos="9062"/>
            </w:tabs>
            <w:rPr>
              <w:ins w:id="134" w:author="CKO" w:date="2021-04-20T11:31:00Z"/>
              <w:rFonts w:asciiTheme="minorHAnsi" w:eastAsiaTheme="minorEastAsia" w:hAnsiTheme="minorHAnsi" w:cstheme="minorBidi"/>
              <w:noProof/>
              <w:sz w:val="22"/>
              <w:szCs w:val="22"/>
            </w:rPr>
          </w:pPr>
          <w:ins w:id="135" w:author="CKO" w:date="2021-04-20T11:31:00Z">
            <w:r>
              <w:fldChar w:fldCharType="begin"/>
            </w:r>
            <w:r>
              <w:instrText xml:space="preserve"> HYPERLINK \l "_Toc69394547" </w:instrText>
            </w:r>
            <w:r>
              <w:fldChar w:fldCharType="separate"/>
            </w:r>
            <w:r w:rsidR="00572375" w:rsidRPr="00D432CF">
              <w:rPr>
                <w:rStyle w:val="Hypertextovprepojenie"/>
                <w:noProof/>
              </w:rPr>
              <w:t>Východiská prípravy výročnej a záverečnej správy</w:t>
            </w:r>
            <w:r w:rsidR="00572375">
              <w:rPr>
                <w:noProof/>
                <w:webHidden/>
              </w:rPr>
              <w:tab/>
            </w:r>
            <w:r w:rsidR="00572375">
              <w:rPr>
                <w:noProof/>
                <w:webHidden/>
              </w:rPr>
              <w:fldChar w:fldCharType="begin"/>
            </w:r>
            <w:r w:rsidR="00572375">
              <w:rPr>
                <w:noProof/>
                <w:webHidden/>
              </w:rPr>
              <w:instrText xml:space="preserve"> PAGEREF _Toc69394547 \h </w:instrText>
            </w:r>
          </w:ins>
          <w:r w:rsidR="00572375">
            <w:rPr>
              <w:noProof/>
              <w:webHidden/>
            </w:rPr>
          </w:r>
          <w:ins w:id="136" w:author="CKO" w:date="2021-04-20T11:31:00Z">
            <w:r w:rsidR="00572375">
              <w:rPr>
                <w:noProof/>
                <w:webHidden/>
              </w:rPr>
              <w:fldChar w:fldCharType="separate"/>
            </w:r>
            <w:r w:rsidR="00572375">
              <w:rPr>
                <w:noProof/>
                <w:webHidden/>
              </w:rPr>
              <w:t>7</w:t>
            </w:r>
            <w:r w:rsidR="00572375">
              <w:rPr>
                <w:noProof/>
                <w:webHidden/>
              </w:rPr>
              <w:fldChar w:fldCharType="end"/>
            </w:r>
            <w:r>
              <w:rPr>
                <w:noProof/>
              </w:rPr>
              <w:fldChar w:fldCharType="end"/>
            </w:r>
          </w:ins>
        </w:p>
        <w:p w14:paraId="7062997B" w14:textId="28D9DAA0" w:rsidR="00572375" w:rsidRDefault="009C7F16">
          <w:pPr>
            <w:pStyle w:val="Obsah3"/>
            <w:tabs>
              <w:tab w:val="right" w:leader="dot" w:pos="9062"/>
            </w:tabs>
            <w:rPr>
              <w:ins w:id="137" w:author="CKO" w:date="2021-04-20T11:31:00Z"/>
              <w:rFonts w:asciiTheme="minorHAnsi" w:eastAsiaTheme="minorEastAsia" w:hAnsiTheme="minorHAnsi" w:cstheme="minorBidi"/>
              <w:noProof/>
              <w:sz w:val="22"/>
              <w:szCs w:val="22"/>
            </w:rPr>
          </w:pPr>
          <w:ins w:id="138" w:author="CKO" w:date="2021-04-20T11:31:00Z">
            <w:r>
              <w:fldChar w:fldCharType="begin"/>
            </w:r>
            <w:r>
              <w:instrText xml:space="preserve"> HYPERLINK \l "_Toc69394548" </w:instrText>
            </w:r>
            <w:r>
              <w:fldChar w:fldCharType="separate"/>
            </w:r>
            <w:r w:rsidR="00572375" w:rsidRPr="00D432CF">
              <w:rPr>
                <w:rStyle w:val="Hypertextovprepojenie"/>
                <w:noProof/>
              </w:rPr>
              <w:t>Základné zásady vypracovania výročnej a záverečnej správy</w:t>
            </w:r>
            <w:r w:rsidR="00572375">
              <w:rPr>
                <w:noProof/>
                <w:webHidden/>
              </w:rPr>
              <w:tab/>
            </w:r>
            <w:r w:rsidR="00572375">
              <w:rPr>
                <w:noProof/>
                <w:webHidden/>
              </w:rPr>
              <w:fldChar w:fldCharType="begin"/>
            </w:r>
            <w:r w:rsidR="00572375">
              <w:rPr>
                <w:noProof/>
                <w:webHidden/>
              </w:rPr>
              <w:instrText xml:space="preserve"> PAGEREF _Toc69394548 \h </w:instrText>
            </w:r>
          </w:ins>
          <w:r w:rsidR="00572375">
            <w:rPr>
              <w:noProof/>
              <w:webHidden/>
            </w:rPr>
          </w:r>
          <w:ins w:id="139" w:author="CKO" w:date="2021-04-20T11:31:00Z">
            <w:r w:rsidR="00572375">
              <w:rPr>
                <w:noProof/>
                <w:webHidden/>
              </w:rPr>
              <w:fldChar w:fldCharType="separate"/>
            </w:r>
            <w:r w:rsidR="00572375">
              <w:rPr>
                <w:noProof/>
                <w:webHidden/>
              </w:rPr>
              <w:t>9</w:t>
            </w:r>
            <w:r w:rsidR="00572375">
              <w:rPr>
                <w:noProof/>
                <w:webHidden/>
              </w:rPr>
              <w:fldChar w:fldCharType="end"/>
            </w:r>
            <w:r>
              <w:rPr>
                <w:noProof/>
              </w:rPr>
              <w:fldChar w:fldCharType="end"/>
            </w:r>
          </w:ins>
        </w:p>
        <w:p w14:paraId="11A6E5C5" w14:textId="1F716CC6" w:rsidR="00572375" w:rsidRDefault="009C7F16">
          <w:pPr>
            <w:pStyle w:val="Obsah3"/>
            <w:tabs>
              <w:tab w:val="right" w:leader="dot" w:pos="9062"/>
            </w:tabs>
            <w:rPr>
              <w:ins w:id="140" w:author="CKO" w:date="2021-04-20T11:31:00Z"/>
              <w:rFonts w:asciiTheme="minorHAnsi" w:eastAsiaTheme="minorEastAsia" w:hAnsiTheme="minorHAnsi" w:cstheme="minorBidi"/>
              <w:noProof/>
              <w:sz w:val="22"/>
              <w:szCs w:val="22"/>
            </w:rPr>
          </w:pPr>
          <w:ins w:id="141" w:author="CKO" w:date="2021-04-20T11:31:00Z">
            <w:r>
              <w:fldChar w:fldCharType="begin"/>
            </w:r>
            <w:r>
              <w:instrText xml:space="preserve"> HYPERLINK \l "_Toc69394549" </w:instrText>
            </w:r>
            <w:r>
              <w:fldChar w:fldCharType="separate"/>
            </w:r>
            <w:r w:rsidR="00572375" w:rsidRPr="00D432CF">
              <w:rPr>
                <w:rStyle w:val="Hypertextovprepojenie"/>
                <w:noProof/>
              </w:rPr>
              <w:t>Definície pojmov používaných v texte</w:t>
            </w:r>
            <w:r w:rsidR="00572375">
              <w:rPr>
                <w:noProof/>
                <w:webHidden/>
              </w:rPr>
              <w:tab/>
            </w:r>
            <w:r w:rsidR="00572375">
              <w:rPr>
                <w:noProof/>
                <w:webHidden/>
              </w:rPr>
              <w:fldChar w:fldCharType="begin"/>
            </w:r>
            <w:r w:rsidR="00572375">
              <w:rPr>
                <w:noProof/>
                <w:webHidden/>
              </w:rPr>
              <w:instrText xml:space="preserve"> PAGEREF _Toc69394549 \h </w:instrText>
            </w:r>
          </w:ins>
          <w:r w:rsidR="00572375">
            <w:rPr>
              <w:noProof/>
              <w:webHidden/>
            </w:rPr>
          </w:r>
          <w:ins w:id="142" w:author="CKO" w:date="2021-04-20T11:31:00Z">
            <w:r w:rsidR="00572375">
              <w:rPr>
                <w:noProof/>
                <w:webHidden/>
              </w:rPr>
              <w:fldChar w:fldCharType="separate"/>
            </w:r>
            <w:r w:rsidR="00572375">
              <w:rPr>
                <w:noProof/>
                <w:webHidden/>
              </w:rPr>
              <w:t>12</w:t>
            </w:r>
            <w:r w:rsidR="00572375">
              <w:rPr>
                <w:noProof/>
                <w:webHidden/>
              </w:rPr>
              <w:fldChar w:fldCharType="end"/>
            </w:r>
            <w:r>
              <w:rPr>
                <w:noProof/>
              </w:rPr>
              <w:fldChar w:fldCharType="end"/>
            </w:r>
          </w:ins>
        </w:p>
        <w:p w14:paraId="4AC96133" w14:textId="684D6492" w:rsidR="00572375" w:rsidRDefault="009C7F16">
          <w:pPr>
            <w:pStyle w:val="Obsah3"/>
            <w:tabs>
              <w:tab w:val="right" w:leader="dot" w:pos="9062"/>
            </w:tabs>
            <w:rPr>
              <w:ins w:id="143" w:author="CKO" w:date="2021-04-20T11:31:00Z"/>
              <w:rFonts w:asciiTheme="minorHAnsi" w:eastAsiaTheme="minorEastAsia" w:hAnsiTheme="minorHAnsi" w:cstheme="minorBidi"/>
              <w:noProof/>
              <w:sz w:val="22"/>
              <w:szCs w:val="22"/>
            </w:rPr>
          </w:pPr>
          <w:ins w:id="144" w:author="CKO" w:date="2021-04-20T11:31:00Z">
            <w:r>
              <w:fldChar w:fldCharType="begin"/>
            </w:r>
            <w:r>
              <w:instrText xml:space="preserve"> HYPERLINK \l "_Toc69394550" </w:instrText>
            </w:r>
            <w:r>
              <w:fldChar w:fldCharType="separate"/>
            </w:r>
            <w:r w:rsidR="00572375" w:rsidRPr="00D432CF">
              <w:rPr>
                <w:rStyle w:val="Hypertextovprepojenie"/>
                <w:noProof/>
              </w:rPr>
              <w:t>Vypracovanie a schvaľovanie  výročnej správy na národnej úrovni</w:t>
            </w:r>
            <w:r w:rsidR="00572375">
              <w:rPr>
                <w:noProof/>
                <w:webHidden/>
              </w:rPr>
              <w:tab/>
            </w:r>
            <w:r w:rsidR="00572375">
              <w:rPr>
                <w:noProof/>
                <w:webHidden/>
              </w:rPr>
              <w:fldChar w:fldCharType="begin"/>
            </w:r>
            <w:r w:rsidR="00572375">
              <w:rPr>
                <w:noProof/>
                <w:webHidden/>
              </w:rPr>
              <w:instrText xml:space="preserve"> PAGEREF _Toc69394550 \h </w:instrText>
            </w:r>
          </w:ins>
          <w:r w:rsidR="00572375">
            <w:rPr>
              <w:noProof/>
              <w:webHidden/>
            </w:rPr>
          </w:r>
          <w:ins w:id="145" w:author="CKO" w:date="2021-04-20T11:31:00Z">
            <w:r w:rsidR="00572375">
              <w:rPr>
                <w:noProof/>
                <w:webHidden/>
              </w:rPr>
              <w:fldChar w:fldCharType="separate"/>
            </w:r>
            <w:r w:rsidR="00572375">
              <w:rPr>
                <w:noProof/>
                <w:webHidden/>
              </w:rPr>
              <w:t>14</w:t>
            </w:r>
            <w:r w:rsidR="00572375">
              <w:rPr>
                <w:noProof/>
                <w:webHidden/>
              </w:rPr>
              <w:fldChar w:fldCharType="end"/>
            </w:r>
            <w:r>
              <w:rPr>
                <w:noProof/>
              </w:rPr>
              <w:fldChar w:fldCharType="end"/>
            </w:r>
          </w:ins>
        </w:p>
        <w:p w14:paraId="2AA2C8EE" w14:textId="5534A3A1" w:rsidR="00572375" w:rsidRDefault="009C7F16">
          <w:pPr>
            <w:pStyle w:val="Obsah2"/>
            <w:tabs>
              <w:tab w:val="right" w:leader="dot" w:pos="9062"/>
            </w:tabs>
            <w:rPr>
              <w:ins w:id="146" w:author="CKO" w:date="2021-04-20T11:31:00Z"/>
              <w:rFonts w:asciiTheme="minorHAnsi" w:eastAsiaTheme="minorEastAsia" w:hAnsiTheme="minorHAnsi" w:cstheme="minorBidi"/>
              <w:noProof/>
              <w:sz w:val="22"/>
              <w:szCs w:val="22"/>
            </w:rPr>
          </w:pPr>
          <w:ins w:id="147" w:author="CKO" w:date="2021-04-20T11:31:00Z">
            <w:r>
              <w:fldChar w:fldCharType="begin"/>
            </w:r>
            <w:r>
              <w:instrText xml:space="preserve"> HYPERLINK \l "_Toc69394551" </w:instrText>
            </w:r>
            <w:r>
              <w:fldChar w:fldCharType="separate"/>
            </w:r>
            <w:r w:rsidR="00572375" w:rsidRPr="00D432CF">
              <w:rPr>
                <w:rStyle w:val="Hypertextovprepojenie"/>
                <w:noProof/>
                <w:lang w:eastAsia="en-US"/>
              </w:rPr>
              <w:t>Výročná a záverečná správa o vykonávaní Programu v rámci cieľa Investovanie do rastu a zamestnanosti  (cieľ 1) a cieľa Európska územná spolupráca (cieľ 2)</w:t>
            </w:r>
            <w:r w:rsidR="00572375">
              <w:rPr>
                <w:noProof/>
                <w:webHidden/>
              </w:rPr>
              <w:tab/>
            </w:r>
            <w:r w:rsidR="00572375">
              <w:rPr>
                <w:noProof/>
                <w:webHidden/>
              </w:rPr>
              <w:fldChar w:fldCharType="begin"/>
            </w:r>
            <w:r w:rsidR="00572375">
              <w:rPr>
                <w:noProof/>
                <w:webHidden/>
              </w:rPr>
              <w:instrText xml:space="preserve"> PAGEREF _Toc69394551 \h </w:instrText>
            </w:r>
          </w:ins>
          <w:r w:rsidR="00572375">
            <w:rPr>
              <w:noProof/>
              <w:webHidden/>
            </w:rPr>
          </w:r>
          <w:ins w:id="148"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42031F6A" w14:textId="01020F57" w:rsidR="00572375" w:rsidRDefault="009C7F16">
          <w:pPr>
            <w:pStyle w:val="Obsah3"/>
            <w:tabs>
              <w:tab w:val="right" w:leader="dot" w:pos="9062"/>
            </w:tabs>
            <w:rPr>
              <w:ins w:id="149" w:author="CKO" w:date="2021-04-20T11:31:00Z"/>
              <w:rFonts w:asciiTheme="minorHAnsi" w:eastAsiaTheme="minorEastAsia" w:hAnsiTheme="minorHAnsi" w:cstheme="minorBidi"/>
              <w:noProof/>
              <w:sz w:val="22"/>
              <w:szCs w:val="22"/>
            </w:rPr>
          </w:pPr>
          <w:ins w:id="150" w:author="CKO" w:date="2021-04-20T11:31:00Z">
            <w:r>
              <w:fldChar w:fldCharType="begin"/>
            </w:r>
            <w:r>
              <w:instrText xml:space="preserve"> HYPERLINK \l "_Toc69394552" </w:instrText>
            </w:r>
            <w:r>
              <w:fldChar w:fldCharType="separate"/>
            </w:r>
            <w:r w:rsidR="00572375" w:rsidRPr="00D432CF">
              <w:rPr>
                <w:rStyle w:val="Hypertextovprepojenie"/>
                <w:noProof/>
              </w:rPr>
              <w:t xml:space="preserve">Časť A  - Informácie predkladané každý rok (článok 50 (2) všeobecného </w:t>
            </w:r>
            <w:r w:rsidR="00572375" w:rsidRPr="00D432CF">
              <w:rPr>
                <w:rStyle w:val="Hypertextovprepojenie"/>
                <w:rFonts w:eastAsiaTheme="minorHAnsi"/>
                <w:noProof/>
              </w:rPr>
              <w:t>nariadenia)</w:t>
            </w:r>
            <w:r w:rsidR="00572375">
              <w:rPr>
                <w:noProof/>
                <w:webHidden/>
              </w:rPr>
              <w:tab/>
            </w:r>
            <w:r w:rsidR="00572375">
              <w:rPr>
                <w:noProof/>
                <w:webHidden/>
              </w:rPr>
              <w:fldChar w:fldCharType="begin"/>
            </w:r>
            <w:r w:rsidR="00572375">
              <w:rPr>
                <w:noProof/>
                <w:webHidden/>
              </w:rPr>
              <w:instrText xml:space="preserve"> PAGEREF _Toc69394552 \h </w:instrText>
            </w:r>
          </w:ins>
          <w:r w:rsidR="00572375">
            <w:rPr>
              <w:noProof/>
              <w:webHidden/>
            </w:rPr>
          </w:r>
          <w:ins w:id="151"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0CD8EDE4" w14:textId="1BA59924" w:rsidR="00572375" w:rsidRDefault="009C7F16">
          <w:pPr>
            <w:pStyle w:val="Obsah4"/>
            <w:rPr>
              <w:ins w:id="152" w:author="CKO" w:date="2021-04-20T11:31:00Z"/>
              <w:rFonts w:asciiTheme="minorHAnsi" w:eastAsiaTheme="minorEastAsia" w:hAnsiTheme="minorHAnsi" w:cstheme="minorBidi"/>
              <w:noProof/>
              <w:sz w:val="22"/>
              <w:szCs w:val="22"/>
            </w:rPr>
          </w:pPr>
          <w:ins w:id="153" w:author="CKO" w:date="2021-04-20T11:31:00Z">
            <w:r>
              <w:fldChar w:fldCharType="begin"/>
            </w:r>
            <w:r>
              <w:instrText xml:space="preserve"> HYPERLINK \l "_Toc69394553" </w:instrText>
            </w:r>
            <w:r>
              <w:fldChar w:fldCharType="separate"/>
            </w:r>
            <w:r w:rsidR="00572375" w:rsidRPr="00D432CF">
              <w:rPr>
                <w:rStyle w:val="Hypertextovprepojenie"/>
                <w:noProof/>
              </w:rPr>
              <w:t>I.1. Identifikácia</w:t>
            </w:r>
            <w:r w:rsidR="00572375">
              <w:rPr>
                <w:noProof/>
                <w:webHidden/>
              </w:rPr>
              <w:tab/>
            </w:r>
            <w:r w:rsidR="00572375">
              <w:rPr>
                <w:noProof/>
                <w:webHidden/>
              </w:rPr>
              <w:fldChar w:fldCharType="begin"/>
            </w:r>
            <w:r w:rsidR="00572375">
              <w:rPr>
                <w:noProof/>
                <w:webHidden/>
              </w:rPr>
              <w:instrText xml:space="preserve"> PAGEREF _Toc69394553 \h </w:instrText>
            </w:r>
          </w:ins>
          <w:r w:rsidR="00572375">
            <w:rPr>
              <w:noProof/>
              <w:webHidden/>
            </w:rPr>
          </w:r>
          <w:ins w:id="154"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792B0922" w14:textId="7F8FE24B" w:rsidR="00572375" w:rsidRDefault="009C7F16">
          <w:pPr>
            <w:pStyle w:val="Obsah4"/>
            <w:rPr>
              <w:ins w:id="155" w:author="CKO" w:date="2021-04-20T11:31:00Z"/>
              <w:rFonts w:asciiTheme="minorHAnsi" w:eastAsiaTheme="minorEastAsia" w:hAnsiTheme="minorHAnsi" w:cstheme="minorBidi"/>
              <w:noProof/>
              <w:sz w:val="22"/>
              <w:szCs w:val="22"/>
            </w:rPr>
          </w:pPr>
          <w:ins w:id="156" w:author="CKO" w:date="2021-04-20T11:31:00Z">
            <w:r>
              <w:fldChar w:fldCharType="begin"/>
            </w:r>
            <w:r>
              <w:instrText xml:space="preserve"> HYPERLINK \l "_Toc69394554" </w:instrText>
            </w:r>
            <w:r>
              <w:fldChar w:fldCharType="separate"/>
            </w:r>
            <w:r w:rsidR="00572375" w:rsidRPr="00D432CF">
              <w:rPr>
                <w:rStyle w:val="Hypertextovprepojenie"/>
                <w:noProof/>
              </w:rPr>
              <w:t xml:space="preserve">I.2. </w:t>
            </w:r>
            <w:r w:rsidR="00572375" w:rsidRPr="00D432CF">
              <w:rPr>
                <w:rStyle w:val="Hypertextovprepojenie"/>
                <w:rFonts w:eastAsia="EUAlbertina-Regular-Identity-H"/>
                <w:noProof/>
                <w:lang w:eastAsia="cs-CZ"/>
              </w:rPr>
              <w:t>Prehľad o vykonávaní programu</w:t>
            </w:r>
            <w:r w:rsidR="00572375">
              <w:rPr>
                <w:noProof/>
                <w:webHidden/>
              </w:rPr>
              <w:tab/>
            </w:r>
            <w:r w:rsidR="00572375">
              <w:rPr>
                <w:noProof/>
                <w:webHidden/>
              </w:rPr>
              <w:fldChar w:fldCharType="begin"/>
            </w:r>
            <w:r w:rsidR="00572375">
              <w:rPr>
                <w:noProof/>
                <w:webHidden/>
              </w:rPr>
              <w:instrText xml:space="preserve"> PAGEREF _Toc69394554 \h </w:instrText>
            </w:r>
          </w:ins>
          <w:r w:rsidR="00572375">
            <w:rPr>
              <w:noProof/>
              <w:webHidden/>
            </w:rPr>
          </w:r>
          <w:ins w:id="157"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030A5E3B" w14:textId="557AD770" w:rsidR="00572375" w:rsidRDefault="009C7F16">
          <w:pPr>
            <w:pStyle w:val="Obsah4"/>
            <w:rPr>
              <w:ins w:id="158" w:author="CKO" w:date="2021-04-20T11:31:00Z"/>
              <w:rFonts w:asciiTheme="minorHAnsi" w:eastAsiaTheme="minorEastAsia" w:hAnsiTheme="minorHAnsi" w:cstheme="minorBidi"/>
              <w:noProof/>
              <w:sz w:val="22"/>
              <w:szCs w:val="22"/>
            </w:rPr>
          </w:pPr>
          <w:ins w:id="159" w:author="CKO" w:date="2021-04-20T11:31:00Z">
            <w:r>
              <w:fldChar w:fldCharType="begin"/>
            </w:r>
            <w:r>
              <w:instrText xml:space="preserve"> HYPERLINK \l "_Toc69394555" </w:instrText>
            </w:r>
            <w:r>
              <w:fldChar w:fldCharType="separate"/>
            </w:r>
            <w:r w:rsidR="00572375" w:rsidRPr="00D432CF">
              <w:rPr>
                <w:rStyle w:val="Hypertextovprepojenie"/>
                <w:noProof/>
              </w:rPr>
              <w:t>I.3. Implementácia prioritnej osi</w:t>
            </w:r>
            <w:r w:rsidR="00572375">
              <w:rPr>
                <w:noProof/>
                <w:webHidden/>
              </w:rPr>
              <w:tab/>
            </w:r>
            <w:r w:rsidR="00572375">
              <w:rPr>
                <w:noProof/>
                <w:webHidden/>
              </w:rPr>
              <w:fldChar w:fldCharType="begin"/>
            </w:r>
            <w:r w:rsidR="00572375">
              <w:rPr>
                <w:noProof/>
                <w:webHidden/>
              </w:rPr>
              <w:instrText xml:space="preserve"> PAGEREF _Toc69394555 \h </w:instrText>
            </w:r>
          </w:ins>
          <w:r w:rsidR="00572375">
            <w:rPr>
              <w:noProof/>
              <w:webHidden/>
            </w:rPr>
          </w:r>
          <w:ins w:id="160"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3FCDC118" w14:textId="63381E56" w:rsidR="00572375" w:rsidRDefault="009C7F16">
          <w:pPr>
            <w:pStyle w:val="Obsah5"/>
            <w:rPr>
              <w:ins w:id="161" w:author="CKO" w:date="2021-04-20T11:31:00Z"/>
              <w:rFonts w:asciiTheme="minorHAnsi" w:eastAsiaTheme="minorEastAsia" w:hAnsiTheme="minorHAnsi" w:cstheme="minorBidi"/>
              <w:noProof/>
              <w:sz w:val="22"/>
              <w:szCs w:val="22"/>
            </w:rPr>
          </w:pPr>
          <w:ins w:id="162" w:author="CKO" w:date="2021-04-20T11:31:00Z">
            <w:r>
              <w:fldChar w:fldCharType="begin"/>
            </w:r>
            <w:r>
              <w:instrText xml:space="preserve"> HYPERLINK \l "_Toc69394556" </w:instrText>
            </w:r>
            <w:r>
              <w:fldChar w:fldCharType="separate"/>
            </w:r>
            <w:r w:rsidR="00572375" w:rsidRPr="00D432CF">
              <w:rPr>
                <w:rStyle w:val="Hypertextovprepojenie"/>
                <w:noProof/>
              </w:rPr>
              <w:t>I.3.1 Prehľad o vykonávaní</w:t>
            </w:r>
            <w:r w:rsidR="00572375">
              <w:rPr>
                <w:noProof/>
                <w:webHidden/>
              </w:rPr>
              <w:tab/>
            </w:r>
            <w:r w:rsidR="00572375">
              <w:rPr>
                <w:noProof/>
                <w:webHidden/>
              </w:rPr>
              <w:fldChar w:fldCharType="begin"/>
            </w:r>
            <w:r w:rsidR="00572375">
              <w:rPr>
                <w:noProof/>
                <w:webHidden/>
              </w:rPr>
              <w:instrText xml:space="preserve"> PAGEREF _Toc69394556 \h </w:instrText>
            </w:r>
          </w:ins>
          <w:r w:rsidR="00572375">
            <w:rPr>
              <w:noProof/>
              <w:webHidden/>
            </w:rPr>
          </w:r>
          <w:ins w:id="163" w:author="CKO" w:date="2021-04-20T11:31:00Z">
            <w:r w:rsidR="00572375">
              <w:rPr>
                <w:noProof/>
                <w:webHidden/>
              </w:rPr>
              <w:fldChar w:fldCharType="separate"/>
            </w:r>
            <w:r w:rsidR="00572375">
              <w:rPr>
                <w:noProof/>
                <w:webHidden/>
              </w:rPr>
              <w:t>15</w:t>
            </w:r>
            <w:r w:rsidR="00572375">
              <w:rPr>
                <w:noProof/>
                <w:webHidden/>
              </w:rPr>
              <w:fldChar w:fldCharType="end"/>
            </w:r>
            <w:r>
              <w:rPr>
                <w:noProof/>
              </w:rPr>
              <w:fldChar w:fldCharType="end"/>
            </w:r>
          </w:ins>
        </w:p>
        <w:p w14:paraId="53759062" w14:textId="2650FEFF" w:rsidR="00572375" w:rsidRDefault="009C7F16">
          <w:pPr>
            <w:pStyle w:val="Obsah5"/>
            <w:rPr>
              <w:ins w:id="164" w:author="CKO" w:date="2021-04-20T11:31:00Z"/>
              <w:rFonts w:asciiTheme="minorHAnsi" w:eastAsiaTheme="minorEastAsia" w:hAnsiTheme="minorHAnsi" w:cstheme="minorBidi"/>
              <w:noProof/>
              <w:sz w:val="22"/>
              <w:szCs w:val="22"/>
            </w:rPr>
          </w:pPr>
          <w:ins w:id="165" w:author="CKO" w:date="2021-04-20T11:31:00Z">
            <w:r>
              <w:fldChar w:fldCharType="begin"/>
            </w:r>
            <w:r>
              <w:instrText xml:space="preserve"> HYPERLINK \l "_Toc69394557" </w:instrText>
            </w:r>
            <w:r>
              <w:fldChar w:fldCharType="separate"/>
            </w:r>
            <w:r w:rsidR="00572375" w:rsidRPr="00D432CF">
              <w:rPr>
                <w:rStyle w:val="Hypertextovprepojenie"/>
                <w:rFonts w:eastAsiaTheme="minorHAnsi"/>
                <w:noProof/>
              </w:rPr>
              <w:t>I.3.2 Spoločné a programovo špecifické ukazovatele</w:t>
            </w:r>
            <w:r w:rsidR="00572375">
              <w:rPr>
                <w:noProof/>
                <w:webHidden/>
              </w:rPr>
              <w:tab/>
            </w:r>
            <w:r w:rsidR="00572375">
              <w:rPr>
                <w:noProof/>
                <w:webHidden/>
              </w:rPr>
              <w:fldChar w:fldCharType="begin"/>
            </w:r>
            <w:r w:rsidR="00572375">
              <w:rPr>
                <w:noProof/>
                <w:webHidden/>
              </w:rPr>
              <w:instrText xml:space="preserve"> PAGEREF _Toc69394557 \h </w:instrText>
            </w:r>
          </w:ins>
          <w:r w:rsidR="00572375">
            <w:rPr>
              <w:noProof/>
              <w:webHidden/>
            </w:rPr>
          </w:r>
          <w:ins w:id="166" w:author="CKO" w:date="2021-04-20T11:31:00Z">
            <w:r w:rsidR="00572375">
              <w:rPr>
                <w:noProof/>
                <w:webHidden/>
              </w:rPr>
              <w:fldChar w:fldCharType="separate"/>
            </w:r>
            <w:r w:rsidR="00572375">
              <w:rPr>
                <w:noProof/>
                <w:webHidden/>
              </w:rPr>
              <w:t>17</w:t>
            </w:r>
            <w:r w:rsidR="00572375">
              <w:rPr>
                <w:noProof/>
                <w:webHidden/>
              </w:rPr>
              <w:fldChar w:fldCharType="end"/>
            </w:r>
            <w:r>
              <w:rPr>
                <w:noProof/>
              </w:rPr>
              <w:fldChar w:fldCharType="end"/>
            </w:r>
          </w:ins>
        </w:p>
        <w:p w14:paraId="6030E833" w14:textId="51BCE16B" w:rsidR="00572375" w:rsidRDefault="009C7F16">
          <w:pPr>
            <w:pStyle w:val="Obsah5"/>
            <w:rPr>
              <w:ins w:id="167" w:author="CKO" w:date="2021-04-20T11:31:00Z"/>
              <w:rFonts w:asciiTheme="minorHAnsi" w:eastAsiaTheme="minorEastAsia" w:hAnsiTheme="minorHAnsi" w:cstheme="minorBidi"/>
              <w:noProof/>
              <w:sz w:val="22"/>
              <w:szCs w:val="22"/>
            </w:rPr>
          </w:pPr>
          <w:ins w:id="168" w:author="CKO" w:date="2021-04-20T11:31:00Z">
            <w:r>
              <w:fldChar w:fldCharType="begin"/>
            </w:r>
            <w:r>
              <w:instrText xml:space="preserve"> HYPERLINK \l "_Toc69394558" </w:instrText>
            </w:r>
            <w:r>
              <w:fldChar w:fldCharType="separate"/>
            </w:r>
            <w:r w:rsidR="00572375" w:rsidRPr="00D432CF">
              <w:rPr>
                <w:rStyle w:val="Hypertextovprepojenie"/>
                <w:rFonts w:eastAsiaTheme="minorHAnsi"/>
                <w:noProof/>
              </w:rPr>
              <w:t>I.3.3. Čiastkové ciele a zámery stanovené vo výkonnostnom rámci (údaje predkladané prvýkrát vo výročnej správe za rok 2016)</w:t>
            </w:r>
            <w:r w:rsidR="00572375">
              <w:rPr>
                <w:noProof/>
                <w:webHidden/>
              </w:rPr>
              <w:tab/>
            </w:r>
            <w:r w:rsidR="00572375">
              <w:rPr>
                <w:noProof/>
                <w:webHidden/>
              </w:rPr>
              <w:fldChar w:fldCharType="begin"/>
            </w:r>
            <w:r w:rsidR="00572375">
              <w:rPr>
                <w:noProof/>
                <w:webHidden/>
              </w:rPr>
              <w:instrText xml:space="preserve"> PAGEREF _Toc69394558 \h </w:instrText>
            </w:r>
          </w:ins>
          <w:r w:rsidR="00572375">
            <w:rPr>
              <w:noProof/>
              <w:webHidden/>
            </w:rPr>
          </w:r>
          <w:ins w:id="169" w:author="CKO" w:date="2021-04-20T11:31:00Z">
            <w:r w:rsidR="00572375">
              <w:rPr>
                <w:noProof/>
                <w:webHidden/>
              </w:rPr>
              <w:fldChar w:fldCharType="separate"/>
            </w:r>
            <w:r w:rsidR="00572375">
              <w:rPr>
                <w:noProof/>
                <w:webHidden/>
              </w:rPr>
              <w:t>45</w:t>
            </w:r>
            <w:r w:rsidR="00572375">
              <w:rPr>
                <w:noProof/>
                <w:webHidden/>
              </w:rPr>
              <w:fldChar w:fldCharType="end"/>
            </w:r>
            <w:r>
              <w:rPr>
                <w:noProof/>
              </w:rPr>
              <w:fldChar w:fldCharType="end"/>
            </w:r>
          </w:ins>
        </w:p>
        <w:p w14:paraId="4F48DC3F" w14:textId="43649B84" w:rsidR="00572375" w:rsidRDefault="009C7F16">
          <w:pPr>
            <w:pStyle w:val="Obsah5"/>
            <w:rPr>
              <w:ins w:id="170" w:author="CKO" w:date="2021-04-20T11:31:00Z"/>
              <w:rFonts w:asciiTheme="minorHAnsi" w:eastAsiaTheme="minorEastAsia" w:hAnsiTheme="minorHAnsi" w:cstheme="minorBidi"/>
              <w:noProof/>
              <w:sz w:val="22"/>
              <w:szCs w:val="22"/>
            </w:rPr>
          </w:pPr>
          <w:ins w:id="171" w:author="CKO" w:date="2021-04-20T11:31:00Z">
            <w:r>
              <w:fldChar w:fldCharType="begin"/>
            </w:r>
            <w:r>
              <w:instrText xml:space="preserve"> HYPERLINK \l "_Toc69394559" </w:instrText>
            </w:r>
            <w:r>
              <w:fldChar w:fldCharType="separate"/>
            </w:r>
            <w:r w:rsidR="00572375" w:rsidRPr="00D432CF">
              <w:rPr>
                <w:rStyle w:val="Hypertextovprepojenie"/>
                <w:rFonts w:eastAsiaTheme="minorHAnsi"/>
                <w:noProof/>
              </w:rPr>
              <w:t>I.3.4 Finančné údaje</w:t>
            </w:r>
            <w:r w:rsidR="00572375">
              <w:rPr>
                <w:noProof/>
                <w:webHidden/>
              </w:rPr>
              <w:tab/>
            </w:r>
            <w:r w:rsidR="00572375">
              <w:rPr>
                <w:noProof/>
                <w:webHidden/>
              </w:rPr>
              <w:fldChar w:fldCharType="begin"/>
            </w:r>
            <w:r w:rsidR="00572375">
              <w:rPr>
                <w:noProof/>
                <w:webHidden/>
              </w:rPr>
              <w:instrText xml:space="preserve"> PAGEREF _Toc69394559 \h </w:instrText>
            </w:r>
          </w:ins>
          <w:r w:rsidR="00572375">
            <w:rPr>
              <w:noProof/>
              <w:webHidden/>
            </w:rPr>
          </w:r>
          <w:ins w:id="172" w:author="CKO" w:date="2021-04-20T11:31:00Z">
            <w:r w:rsidR="00572375">
              <w:rPr>
                <w:noProof/>
                <w:webHidden/>
              </w:rPr>
              <w:fldChar w:fldCharType="separate"/>
            </w:r>
            <w:r w:rsidR="00572375">
              <w:rPr>
                <w:noProof/>
                <w:webHidden/>
              </w:rPr>
              <w:t>47</w:t>
            </w:r>
            <w:r w:rsidR="00572375">
              <w:rPr>
                <w:noProof/>
                <w:webHidden/>
              </w:rPr>
              <w:fldChar w:fldCharType="end"/>
            </w:r>
            <w:r>
              <w:rPr>
                <w:noProof/>
              </w:rPr>
              <w:fldChar w:fldCharType="end"/>
            </w:r>
          </w:ins>
        </w:p>
        <w:p w14:paraId="3936300F" w14:textId="34189D66" w:rsidR="00572375" w:rsidRDefault="009C7F16">
          <w:pPr>
            <w:pStyle w:val="Obsah4"/>
            <w:rPr>
              <w:ins w:id="173" w:author="CKO" w:date="2021-04-20T11:31:00Z"/>
              <w:rFonts w:asciiTheme="minorHAnsi" w:eastAsiaTheme="minorEastAsia" w:hAnsiTheme="minorHAnsi" w:cstheme="minorBidi"/>
              <w:noProof/>
              <w:sz w:val="22"/>
              <w:szCs w:val="22"/>
            </w:rPr>
          </w:pPr>
          <w:ins w:id="174" w:author="CKO" w:date="2021-04-20T11:31:00Z">
            <w:r>
              <w:fldChar w:fldCharType="begin"/>
            </w:r>
            <w:r>
              <w:instrText xml:space="preserve"> HYPERLINK \l "_Toc69394560" </w:instrText>
            </w:r>
            <w:r>
              <w:fldChar w:fldCharType="separate"/>
            </w:r>
            <w:r w:rsidR="00572375" w:rsidRPr="00D432CF">
              <w:rPr>
                <w:rStyle w:val="Hypertextovprepojenie"/>
                <w:rFonts w:eastAsiaTheme="minorHAnsi"/>
                <w:noProof/>
                <w:lang w:eastAsia="en-US"/>
              </w:rPr>
              <w:t>I.4. Zhrnutie hodnotení</w:t>
            </w:r>
            <w:r w:rsidR="00572375">
              <w:rPr>
                <w:noProof/>
                <w:webHidden/>
              </w:rPr>
              <w:tab/>
            </w:r>
            <w:r w:rsidR="00572375">
              <w:rPr>
                <w:noProof/>
                <w:webHidden/>
              </w:rPr>
              <w:fldChar w:fldCharType="begin"/>
            </w:r>
            <w:r w:rsidR="00572375">
              <w:rPr>
                <w:noProof/>
                <w:webHidden/>
              </w:rPr>
              <w:instrText xml:space="preserve"> PAGEREF _Toc69394560 \h </w:instrText>
            </w:r>
          </w:ins>
          <w:r w:rsidR="00572375">
            <w:rPr>
              <w:noProof/>
              <w:webHidden/>
            </w:rPr>
          </w:r>
          <w:ins w:id="175" w:author="CKO" w:date="2021-04-20T11:31:00Z">
            <w:r w:rsidR="00572375">
              <w:rPr>
                <w:noProof/>
                <w:webHidden/>
              </w:rPr>
              <w:fldChar w:fldCharType="separate"/>
            </w:r>
            <w:r w:rsidR="00572375">
              <w:rPr>
                <w:noProof/>
                <w:webHidden/>
              </w:rPr>
              <w:t>60</w:t>
            </w:r>
            <w:r w:rsidR="00572375">
              <w:rPr>
                <w:noProof/>
                <w:webHidden/>
              </w:rPr>
              <w:fldChar w:fldCharType="end"/>
            </w:r>
            <w:r>
              <w:rPr>
                <w:noProof/>
              </w:rPr>
              <w:fldChar w:fldCharType="end"/>
            </w:r>
          </w:ins>
        </w:p>
        <w:p w14:paraId="6EDE7AC0" w14:textId="7B8AE8D8" w:rsidR="00572375" w:rsidRDefault="009C7F16">
          <w:pPr>
            <w:pStyle w:val="Obsah4"/>
            <w:rPr>
              <w:ins w:id="176" w:author="CKO" w:date="2021-04-20T11:31:00Z"/>
              <w:rFonts w:asciiTheme="minorHAnsi" w:eastAsiaTheme="minorEastAsia" w:hAnsiTheme="minorHAnsi" w:cstheme="minorBidi"/>
              <w:noProof/>
              <w:sz w:val="22"/>
              <w:szCs w:val="22"/>
            </w:rPr>
          </w:pPr>
          <w:ins w:id="177" w:author="CKO" w:date="2021-04-20T11:31:00Z">
            <w:r>
              <w:fldChar w:fldCharType="begin"/>
            </w:r>
            <w:r>
              <w:instrText xml:space="preserve"> HYPERLINK \l "_Toc69394561" </w:instrText>
            </w:r>
            <w:r>
              <w:fldChar w:fldCharType="separate"/>
            </w:r>
            <w:r w:rsidR="00572375" w:rsidRPr="00D432CF">
              <w:rPr>
                <w:rStyle w:val="Hypertextovprepojenie"/>
                <w:rFonts w:eastAsiaTheme="minorHAnsi"/>
                <w:noProof/>
                <w:lang w:eastAsia="en-US"/>
              </w:rPr>
              <w:t xml:space="preserve">I.5. Informácia o realizovaní IZM vrátane REACT-EU, ak je relevantné (článok 19 (2) a 19 (4) nariadenia </w:t>
            </w:r>
            <w:r w:rsidR="00572375" w:rsidRPr="00D432CF">
              <w:rPr>
                <w:rStyle w:val="Hypertextovprepojenie"/>
                <w:rFonts w:eastAsiaTheme="minorHAnsi"/>
                <w:noProof/>
              </w:rPr>
              <w:t xml:space="preserve">EP a Rady (EÚ) </w:t>
            </w:r>
            <w:r w:rsidR="00572375" w:rsidRPr="00D432CF">
              <w:rPr>
                <w:rStyle w:val="Hypertextovprepojenie"/>
                <w:rFonts w:eastAsiaTheme="minorHAnsi"/>
                <w:noProof/>
                <w:lang w:eastAsia="en-US"/>
              </w:rPr>
              <w:t>č. 1304/2013)</w:t>
            </w:r>
            <w:r w:rsidR="00572375">
              <w:rPr>
                <w:noProof/>
                <w:webHidden/>
              </w:rPr>
              <w:tab/>
            </w:r>
            <w:r w:rsidR="00572375">
              <w:rPr>
                <w:noProof/>
                <w:webHidden/>
              </w:rPr>
              <w:fldChar w:fldCharType="begin"/>
            </w:r>
            <w:r w:rsidR="00572375">
              <w:rPr>
                <w:noProof/>
                <w:webHidden/>
              </w:rPr>
              <w:instrText xml:space="preserve"> PAGEREF _Toc69394561 \h </w:instrText>
            </w:r>
          </w:ins>
          <w:r w:rsidR="00572375">
            <w:rPr>
              <w:noProof/>
              <w:webHidden/>
            </w:rPr>
          </w:r>
          <w:ins w:id="178" w:author="CKO" w:date="2021-04-20T11:31:00Z">
            <w:r w:rsidR="00572375">
              <w:rPr>
                <w:noProof/>
                <w:webHidden/>
              </w:rPr>
              <w:fldChar w:fldCharType="separate"/>
            </w:r>
            <w:r w:rsidR="00572375">
              <w:rPr>
                <w:noProof/>
                <w:webHidden/>
              </w:rPr>
              <w:t>60</w:t>
            </w:r>
            <w:r w:rsidR="00572375">
              <w:rPr>
                <w:noProof/>
                <w:webHidden/>
              </w:rPr>
              <w:fldChar w:fldCharType="end"/>
            </w:r>
            <w:r>
              <w:rPr>
                <w:noProof/>
              </w:rPr>
              <w:fldChar w:fldCharType="end"/>
            </w:r>
          </w:ins>
        </w:p>
        <w:p w14:paraId="681806A4" w14:textId="54084B58" w:rsidR="00572375" w:rsidRDefault="009C7F16">
          <w:pPr>
            <w:pStyle w:val="Obsah4"/>
            <w:rPr>
              <w:ins w:id="179" w:author="CKO" w:date="2021-04-20T11:31:00Z"/>
              <w:rFonts w:asciiTheme="minorHAnsi" w:eastAsiaTheme="minorEastAsia" w:hAnsiTheme="minorHAnsi" w:cstheme="minorBidi"/>
              <w:noProof/>
              <w:sz w:val="22"/>
              <w:szCs w:val="22"/>
            </w:rPr>
          </w:pPr>
          <w:ins w:id="180" w:author="CKO" w:date="2021-04-20T11:31:00Z">
            <w:r>
              <w:fldChar w:fldCharType="begin"/>
            </w:r>
            <w:r>
              <w:instrText xml:space="preserve"> HYPERLINK \l "_Toc69394562" </w:instrText>
            </w:r>
            <w:r>
              <w:fldChar w:fldCharType="separate"/>
            </w:r>
            <w:r w:rsidR="00572375" w:rsidRPr="00D432CF">
              <w:rPr>
                <w:rStyle w:val="Hypertextovprepojenie"/>
                <w:rFonts w:eastAsiaTheme="minorHAnsi"/>
                <w:noProof/>
              </w:rPr>
              <w:t>I.6. Problémy, ktoré ovplyvňujú výkonnosť programu a prijaté opatrenia</w:t>
            </w:r>
            <w:r w:rsidR="00572375">
              <w:rPr>
                <w:noProof/>
                <w:webHidden/>
              </w:rPr>
              <w:tab/>
            </w:r>
            <w:r w:rsidR="00572375">
              <w:rPr>
                <w:noProof/>
                <w:webHidden/>
              </w:rPr>
              <w:fldChar w:fldCharType="begin"/>
            </w:r>
            <w:r w:rsidR="00572375">
              <w:rPr>
                <w:noProof/>
                <w:webHidden/>
              </w:rPr>
              <w:instrText xml:space="preserve"> PAGEREF _Toc69394562 \h </w:instrText>
            </w:r>
          </w:ins>
          <w:r w:rsidR="00572375">
            <w:rPr>
              <w:noProof/>
              <w:webHidden/>
            </w:rPr>
          </w:r>
          <w:ins w:id="181" w:author="CKO" w:date="2021-04-20T11:31:00Z">
            <w:r w:rsidR="00572375">
              <w:rPr>
                <w:noProof/>
                <w:webHidden/>
              </w:rPr>
              <w:fldChar w:fldCharType="separate"/>
            </w:r>
            <w:r w:rsidR="00572375">
              <w:rPr>
                <w:noProof/>
                <w:webHidden/>
              </w:rPr>
              <w:t>60</w:t>
            </w:r>
            <w:r w:rsidR="00572375">
              <w:rPr>
                <w:noProof/>
                <w:webHidden/>
              </w:rPr>
              <w:fldChar w:fldCharType="end"/>
            </w:r>
            <w:r>
              <w:rPr>
                <w:noProof/>
              </w:rPr>
              <w:fldChar w:fldCharType="end"/>
            </w:r>
          </w:ins>
        </w:p>
        <w:p w14:paraId="7CC3BB2F" w14:textId="4BD17B2D" w:rsidR="00572375" w:rsidRDefault="009C7F16">
          <w:pPr>
            <w:pStyle w:val="Obsah4"/>
            <w:rPr>
              <w:ins w:id="182" w:author="CKO" w:date="2021-04-20T11:31:00Z"/>
              <w:rFonts w:asciiTheme="minorHAnsi" w:eastAsiaTheme="minorEastAsia" w:hAnsiTheme="minorHAnsi" w:cstheme="minorBidi"/>
              <w:noProof/>
              <w:sz w:val="22"/>
              <w:szCs w:val="22"/>
            </w:rPr>
          </w:pPr>
          <w:ins w:id="183" w:author="CKO" w:date="2021-04-20T11:31:00Z">
            <w:r>
              <w:fldChar w:fldCharType="begin"/>
            </w:r>
            <w:r>
              <w:instrText xml:space="preserve"> HYPERLINK \l "_Toc69394563" </w:instrText>
            </w:r>
            <w:r>
              <w:fldChar w:fldCharType="separate"/>
            </w:r>
            <w:r w:rsidR="00572375" w:rsidRPr="00D432CF">
              <w:rPr>
                <w:rStyle w:val="Hypertextovprepojenie"/>
                <w:rFonts w:eastAsiaTheme="minorHAnsi"/>
                <w:noProof/>
              </w:rPr>
              <w:t>I.7. Zhrnutie pre občanov</w:t>
            </w:r>
            <w:r w:rsidR="00572375">
              <w:rPr>
                <w:noProof/>
                <w:webHidden/>
              </w:rPr>
              <w:tab/>
            </w:r>
            <w:r w:rsidR="00572375">
              <w:rPr>
                <w:noProof/>
                <w:webHidden/>
              </w:rPr>
              <w:fldChar w:fldCharType="begin"/>
            </w:r>
            <w:r w:rsidR="00572375">
              <w:rPr>
                <w:noProof/>
                <w:webHidden/>
              </w:rPr>
              <w:instrText xml:space="preserve"> PAGEREF _Toc69394563 \h </w:instrText>
            </w:r>
          </w:ins>
          <w:r w:rsidR="00572375">
            <w:rPr>
              <w:noProof/>
              <w:webHidden/>
            </w:rPr>
          </w:r>
          <w:ins w:id="184" w:author="CKO" w:date="2021-04-20T11:31:00Z">
            <w:r w:rsidR="00572375">
              <w:rPr>
                <w:noProof/>
                <w:webHidden/>
              </w:rPr>
              <w:fldChar w:fldCharType="separate"/>
            </w:r>
            <w:r w:rsidR="00572375">
              <w:rPr>
                <w:noProof/>
                <w:webHidden/>
              </w:rPr>
              <w:t>61</w:t>
            </w:r>
            <w:r w:rsidR="00572375">
              <w:rPr>
                <w:noProof/>
                <w:webHidden/>
              </w:rPr>
              <w:fldChar w:fldCharType="end"/>
            </w:r>
            <w:r>
              <w:rPr>
                <w:noProof/>
              </w:rPr>
              <w:fldChar w:fldCharType="end"/>
            </w:r>
          </w:ins>
        </w:p>
        <w:p w14:paraId="7BF0F2B5" w14:textId="7206A532" w:rsidR="00572375" w:rsidRDefault="009C7F16">
          <w:pPr>
            <w:pStyle w:val="Obsah4"/>
            <w:rPr>
              <w:ins w:id="185" w:author="CKO" w:date="2021-04-20T11:31:00Z"/>
              <w:rFonts w:asciiTheme="minorHAnsi" w:eastAsiaTheme="minorEastAsia" w:hAnsiTheme="minorHAnsi" w:cstheme="minorBidi"/>
              <w:noProof/>
              <w:sz w:val="22"/>
              <w:szCs w:val="22"/>
            </w:rPr>
          </w:pPr>
          <w:ins w:id="186" w:author="CKO" w:date="2021-04-20T11:31:00Z">
            <w:r>
              <w:fldChar w:fldCharType="begin"/>
            </w:r>
            <w:r>
              <w:instrText xml:space="preserve"> HYPERLINK \l "_Toc69394564" </w:instrText>
            </w:r>
            <w:r>
              <w:fldChar w:fldCharType="separate"/>
            </w:r>
            <w:r w:rsidR="00572375" w:rsidRPr="00D432CF">
              <w:rPr>
                <w:rStyle w:val="Hypertextovprepojenie"/>
                <w:rFonts w:eastAsiaTheme="minorHAnsi"/>
                <w:noProof/>
              </w:rPr>
              <w:t>I.8. Správa o vykonávaní finančných nástrojov (článok 46 všeobecného nariadenia)</w:t>
            </w:r>
            <w:r w:rsidR="00572375">
              <w:rPr>
                <w:noProof/>
                <w:webHidden/>
              </w:rPr>
              <w:tab/>
            </w:r>
            <w:r w:rsidR="00572375">
              <w:rPr>
                <w:noProof/>
                <w:webHidden/>
              </w:rPr>
              <w:fldChar w:fldCharType="begin"/>
            </w:r>
            <w:r w:rsidR="00572375">
              <w:rPr>
                <w:noProof/>
                <w:webHidden/>
              </w:rPr>
              <w:instrText xml:space="preserve"> PAGEREF _Toc69394564 \h </w:instrText>
            </w:r>
          </w:ins>
          <w:r w:rsidR="00572375">
            <w:rPr>
              <w:noProof/>
              <w:webHidden/>
            </w:rPr>
          </w:r>
          <w:ins w:id="187" w:author="CKO" w:date="2021-04-20T11:31:00Z">
            <w:r w:rsidR="00572375">
              <w:rPr>
                <w:noProof/>
                <w:webHidden/>
              </w:rPr>
              <w:fldChar w:fldCharType="separate"/>
            </w:r>
            <w:r w:rsidR="00572375">
              <w:rPr>
                <w:noProof/>
                <w:webHidden/>
              </w:rPr>
              <w:t>62</w:t>
            </w:r>
            <w:r w:rsidR="00572375">
              <w:rPr>
                <w:noProof/>
                <w:webHidden/>
              </w:rPr>
              <w:fldChar w:fldCharType="end"/>
            </w:r>
            <w:r>
              <w:rPr>
                <w:noProof/>
              </w:rPr>
              <w:fldChar w:fldCharType="end"/>
            </w:r>
          </w:ins>
        </w:p>
        <w:p w14:paraId="659BF4AD" w14:textId="2E0D478A" w:rsidR="00572375" w:rsidRDefault="009C7F16">
          <w:pPr>
            <w:pStyle w:val="Obsah4"/>
            <w:rPr>
              <w:ins w:id="188" w:author="CKO" w:date="2021-04-20T11:31:00Z"/>
              <w:rFonts w:asciiTheme="minorHAnsi" w:eastAsiaTheme="minorEastAsia" w:hAnsiTheme="minorHAnsi" w:cstheme="minorBidi"/>
              <w:noProof/>
              <w:sz w:val="22"/>
              <w:szCs w:val="22"/>
            </w:rPr>
          </w:pPr>
          <w:ins w:id="189" w:author="CKO" w:date="2021-04-20T11:31:00Z">
            <w:r>
              <w:fldChar w:fldCharType="begin"/>
            </w:r>
            <w:r>
              <w:instrText xml:space="preserve"> HYPERLINK \l "_Toc69394565" </w:instrText>
            </w:r>
            <w:r>
              <w:fldChar w:fldCharType="separate"/>
            </w:r>
            <w:r w:rsidR="00572375" w:rsidRPr="00D432CF">
              <w:rPr>
                <w:rStyle w:val="Hypertextovprepojenie"/>
                <w:noProof/>
                <w:shd w:val="clear" w:color="auto" w:fill="FFFFFF" w:themeFill="background1"/>
              </w:rPr>
              <w:t xml:space="preserve">I.9. Opatrenia prijaté na splnenie ex-ante kondicionalít  (článok 50 (2) všeobecného nariadenia) – </w:t>
            </w:r>
            <w:r w:rsidR="00572375" w:rsidRPr="00D432CF">
              <w:rPr>
                <w:rStyle w:val="Hypertextovprepojenie"/>
                <w:rFonts w:eastAsiaTheme="minorHAnsi"/>
                <w:noProof/>
              </w:rPr>
              <w:t>nerelevantné pre správy predkladané v roku 2017 a neskôr</w:t>
            </w:r>
            <w:r w:rsidR="00572375">
              <w:rPr>
                <w:noProof/>
                <w:webHidden/>
              </w:rPr>
              <w:tab/>
            </w:r>
            <w:r w:rsidR="00572375">
              <w:rPr>
                <w:noProof/>
                <w:webHidden/>
              </w:rPr>
              <w:fldChar w:fldCharType="begin"/>
            </w:r>
            <w:r w:rsidR="00572375">
              <w:rPr>
                <w:noProof/>
                <w:webHidden/>
              </w:rPr>
              <w:instrText xml:space="preserve"> PAGEREF _Toc69394565 \h </w:instrText>
            </w:r>
          </w:ins>
          <w:r w:rsidR="00572375">
            <w:rPr>
              <w:noProof/>
              <w:webHidden/>
            </w:rPr>
          </w:r>
          <w:ins w:id="190" w:author="CKO" w:date="2021-04-20T11:31:00Z">
            <w:r w:rsidR="00572375">
              <w:rPr>
                <w:noProof/>
                <w:webHidden/>
              </w:rPr>
              <w:fldChar w:fldCharType="separate"/>
            </w:r>
            <w:r w:rsidR="00572375">
              <w:rPr>
                <w:noProof/>
                <w:webHidden/>
              </w:rPr>
              <w:t>62</w:t>
            </w:r>
            <w:r w:rsidR="00572375">
              <w:rPr>
                <w:noProof/>
                <w:webHidden/>
              </w:rPr>
              <w:fldChar w:fldCharType="end"/>
            </w:r>
            <w:r>
              <w:rPr>
                <w:noProof/>
              </w:rPr>
              <w:fldChar w:fldCharType="end"/>
            </w:r>
          </w:ins>
        </w:p>
        <w:p w14:paraId="2B06727B" w14:textId="568ACD0E" w:rsidR="00572375" w:rsidRDefault="009C7F16">
          <w:pPr>
            <w:pStyle w:val="Obsah4"/>
            <w:rPr>
              <w:ins w:id="191" w:author="CKO" w:date="2021-04-20T11:31:00Z"/>
              <w:rFonts w:asciiTheme="minorHAnsi" w:eastAsiaTheme="minorEastAsia" w:hAnsiTheme="minorHAnsi" w:cstheme="minorBidi"/>
              <w:noProof/>
              <w:sz w:val="22"/>
              <w:szCs w:val="22"/>
            </w:rPr>
          </w:pPr>
          <w:ins w:id="192" w:author="CKO" w:date="2021-04-20T11:31:00Z">
            <w:r>
              <w:fldChar w:fldCharType="begin"/>
            </w:r>
            <w:r>
              <w:instrText xml:space="preserve"> HYPERLINK \l "_Toc69394566" </w:instrText>
            </w:r>
            <w:r>
              <w:fldChar w:fldCharType="separate"/>
            </w:r>
            <w:r w:rsidR="00572375" w:rsidRPr="00D432CF">
              <w:rPr>
                <w:rStyle w:val="Hypertextovprepojenie"/>
                <w:noProof/>
              </w:rPr>
              <w:t>I.10. Pokrok pri príprave a implementácii veľkých projektov a spoločných akčných plánov (článok 101(h) a 111(3) všeobecného nariadenia  a článok 14 ods. 3 písm. b) nariadenia EP a Rady (EÚ) č. 1299/2013)</w:t>
            </w:r>
            <w:r w:rsidR="00572375">
              <w:rPr>
                <w:noProof/>
                <w:webHidden/>
              </w:rPr>
              <w:tab/>
            </w:r>
            <w:r w:rsidR="00572375">
              <w:rPr>
                <w:noProof/>
                <w:webHidden/>
              </w:rPr>
              <w:fldChar w:fldCharType="begin"/>
            </w:r>
            <w:r w:rsidR="00572375">
              <w:rPr>
                <w:noProof/>
                <w:webHidden/>
              </w:rPr>
              <w:instrText xml:space="preserve"> PAGEREF _Toc69394566 \h </w:instrText>
            </w:r>
          </w:ins>
          <w:r w:rsidR="00572375">
            <w:rPr>
              <w:noProof/>
              <w:webHidden/>
            </w:rPr>
          </w:r>
          <w:ins w:id="193" w:author="CKO" w:date="2021-04-20T11:31:00Z">
            <w:r w:rsidR="00572375">
              <w:rPr>
                <w:noProof/>
                <w:webHidden/>
              </w:rPr>
              <w:fldChar w:fldCharType="separate"/>
            </w:r>
            <w:r w:rsidR="00572375">
              <w:rPr>
                <w:noProof/>
                <w:webHidden/>
              </w:rPr>
              <w:t>63</w:t>
            </w:r>
            <w:r w:rsidR="00572375">
              <w:rPr>
                <w:noProof/>
                <w:webHidden/>
              </w:rPr>
              <w:fldChar w:fldCharType="end"/>
            </w:r>
            <w:r>
              <w:rPr>
                <w:noProof/>
              </w:rPr>
              <w:fldChar w:fldCharType="end"/>
            </w:r>
          </w:ins>
        </w:p>
        <w:p w14:paraId="3162A629" w14:textId="35C765F5" w:rsidR="00572375" w:rsidRDefault="009C7F16">
          <w:pPr>
            <w:pStyle w:val="Obsah5"/>
            <w:rPr>
              <w:ins w:id="194" w:author="CKO" w:date="2021-04-20T11:31:00Z"/>
              <w:rFonts w:asciiTheme="minorHAnsi" w:eastAsiaTheme="minorEastAsia" w:hAnsiTheme="minorHAnsi" w:cstheme="minorBidi"/>
              <w:noProof/>
              <w:sz w:val="22"/>
              <w:szCs w:val="22"/>
            </w:rPr>
          </w:pPr>
          <w:ins w:id="195" w:author="CKO" w:date="2021-04-20T11:31:00Z">
            <w:r>
              <w:fldChar w:fldCharType="begin"/>
            </w:r>
            <w:r>
              <w:instrText xml:space="preserve"> HYPERLINK \l "_Toc69394567" </w:instrText>
            </w:r>
            <w:r>
              <w:fldChar w:fldCharType="separate"/>
            </w:r>
            <w:r w:rsidR="00572375" w:rsidRPr="00D432CF">
              <w:rPr>
                <w:rStyle w:val="Hypertextovprepojenie"/>
                <w:rFonts w:eastAsiaTheme="minorHAnsi"/>
                <w:noProof/>
              </w:rPr>
              <w:t>I.10.1. Veľké projekty</w:t>
            </w:r>
            <w:r w:rsidR="00572375">
              <w:rPr>
                <w:noProof/>
                <w:webHidden/>
              </w:rPr>
              <w:tab/>
            </w:r>
            <w:r w:rsidR="00572375">
              <w:rPr>
                <w:noProof/>
                <w:webHidden/>
              </w:rPr>
              <w:fldChar w:fldCharType="begin"/>
            </w:r>
            <w:r w:rsidR="00572375">
              <w:rPr>
                <w:noProof/>
                <w:webHidden/>
              </w:rPr>
              <w:instrText xml:space="preserve"> PAGEREF _Toc69394567 \h </w:instrText>
            </w:r>
          </w:ins>
          <w:r w:rsidR="00572375">
            <w:rPr>
              <w:noProof/>
              <w:webHidden/>
            </w:rPr>
          </w:r>
          <w:ins w:id="196" w:author="CKO" w:date="2021-04-20T11:31:00Z">
            <w:r w:rsidR="00572375">
              <w:rPr>
                <w:noProof/>
                <w:webHidden/>
              </w:rPr>
              <w:fldChar w:fldCharType="separate"/>
            </w:r>
            <w:r w:rsidR="00572375">
              <w:rPr>
                <w:noProof/>
                <w:webHidden/>
              </w:rPr>
              <w:t>63</w:t>
            </w:r>
            <w:r w:rsidR="00572375">
              <w:rPr>
                <w:noProof/>
                <w:webHidden/>
              </w:rPr>
              <w:fldChar w:fldCharType="end"/>
            </w:r>
            <w:r>
              <w:rPr>
                <w:noProof/>
              </w:rPr>
              <w:fldChar w:fldCharType="end"/>
            </w:r>
          </w:ins>
        </w:p>
        <w:p w14:paraId="308D45B1" w14:textId="5C715448" w:rsidR="00572375" w:rsidRDefault="009C7F16">
          <w:pPr>
            <w:pStyle w:val="Obsah5"/>
            <w:rPr>
              <w:ins w:id="197" w:author="CKO" w:date="2021-04-20T11:31:00Z"/>
              <w:rFonts w:asciiTheme="minorHAnsi" w:eastAsiaTheme="minorEastAsia" w:hAnsiTheme="minorHAnsi" w:cstheme="minorBidi"/>
              <w:noProof/>
              <w:sz w:val="22"/>
              <w:szCs w:val="22"/>
            </w:rPr>
          </w:pPr>
          <w:ins w:id="198" w:author="CKO" w:date="2021-04-20T11:31:00Z">
            <w:r>
              <w:fldChar w:fldCharType="begin"/>
            </w:r>
            <w:r>
              <w:instrText xml:space="preserve"> HYPERLINK \l "_Toc69394568" </w:instrText>
            </w:r>
            <w:r>
              <w:fldChar w:fldCharType="separate"/>
            </w:r>
            <w:r w:rsidR="00572375" w:rsidRPr="00D432CF">
              <w:rPr>
                <w:rStyle w:val="Hypertextovprepojenie"/>
                <w:rFonts w:eastAsiaTheme="minorHAnsi"/>
                <w:noProof/>
              </w:rPr>
              <w:t>I.10.2 Spoločné akčné plány</w:t>
            </w:r>
            <w:r w:rsidR="00572375">
              <w:rPr>
                <w:noProof/>
                <w:webHidden/>
              </w:rPr>
              <w:tab/>
            </w:r>
            <w:r w:rsidR="00572375">
              <w:rPr>
                <w:noProof/>
                <w:webHidden/>
              </w:rPr>
              <w:fldChar w:fldCharType="begin"/>
            </w:r>
            <w:r w:rsidR="00572375">
              <w:rPr>
                <w:noProof/>
                <w:webHidden/>
              </w:rPr>
              <w:instrText xml:space="preserve"> PAGEREF _Toc69394568 \h </w:instrText>
            </w:r>
          </w:ins>
          <w:r w:rsidR="00572375">
            <w:rPr>
              <w:noProof/>
              <w:webHidden/>
            </w:rPr>
          </w:r>
          <w:ins w:id="199" w:author="CKO" w:date="2021-04-20T11:31:00Z">
            <w:r w:rsidR="00572375">
              <w:rPr>
                <w:noProof/>
                <w:webHidden/>
              </w:rPr>
              <w:fldChar w:fldCharType="separate"/>
            </w:r>
            <w:r w:rsidR="00572375">
              <w:rPr>
                <w:noProof/>
                <w:webHidden/>
              </w:rPr>
              <w:t>65</w:t>
            </w:r>
            <w:r w:rsidR="00572375">
              <w:rPr>
                <w:noProof/>
                <w:webHidden/>
              </w:rPr>
              <w:fldChar w:fldCharType="end"/>
            </w:r>
            <w:r>
              <w:rPr>
                <w:noProof/>
              </w:rPr>
              <w:fldChar w:fldCharType="end"/>
            </w:r>
          </w:ins>
        </w:p>
        <w:p w14:paraId="36B76620" w14:textId="15AECB97" w:rsidR="00572375" w:rsidRDefault="009C7F16">
          <w:pPr>
            <w:pStyle w:val="Obsah3"/>
            <w:tabs>
              <w:tab w:val="right" w:leader="dot" w:pos="9062"/>
            </w:tabs>
            <w:rPr>
              <w:ins w:id="200" w:author="CKO" w:date="2021-04-20T11:31:00Z"/>
              <w:rFonts w:asciiTheme="minorHAnsi" w:eastAsiaTheme="minorEastAsia" w:hAnsiTheme="minorHAnsi" w:cstheme="minorBidi"/>
              <w:noProof/>
              <w:sz w:val="22"/>
              <w:szCs w:val="22"/>
            </w:rPr>
          </w:pPr>
          <w:ins w:id="201" w:author="CKO" w:date="2021-04-20T11:31:00Z">
            <w:r>
              <w:fldChar w:fldCharType="begin"/>
            </w:r>
            <w:r>
              <w:instrText xml:space="preserve"> HYPERLINK \l "_Toc69394569" </w:instrText>
            </w:r>
            <w:r>
              <w:fldChar w:fldCharType="separate"/>
            </w:r>
            <w:r w:rsidR="00572375" w:rsidRPr="00D432CF">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sidR="00572375">
              <w:rPr>
                <w:noProof/>
                <w:webHidden/>
              </w:rPr>
              <w:tab/>
            </w:r>
            <w:r w:rsidR="00572375">
              <w:rPr>
                <w:noProof/>
                <w:webHidden/>
              </w:rPr>
              <w:fldChar w:fldCharType="begin"/>
            </w:r>
            <w:r w:rsidR="00572375">
              <w:rPr>
                <w:noProof/>
                <w:webHidden/>
              </w:rPr>
              <w:instrText xml:space="preserve"> PAGEREF _Toc69394569 \h </w:instrText>
            </w:r>
          </w:ins>
          <w:r w:rsidR="00572375">
            <w:rPr>
              <w:noProof/>
              <w:webHidden/>
            </w:rPr>
          </w:r>
          <w:ins w:id="202" w:author="CKO" w:date="2021-04-20T11:31:00Z">
            <w:r w:rsidR="00572375">
              <w:rPr>
                <w:noProof/>
                <w:webHidden/>
              </w:rPr>
              <w:fldChar w:fldCharType="separate"/>
            </w:r>
            <w:r w:rsidR="00572375">
              <w:rPr>
                <w:noProof/>
                <w:webHidden/>
              </w:rPr>
              <w:t>67</w:t>
            </w:r>
            <w:r w:rsidR="00572375">
              <w:rPr>
                <w:noProof/>
                <w:webHidden/>
              </w:rPr>
              <w:fldChar w:fldCharType="end"/>
            </w:r>
            <w:r>
              <w:rPr>
                <w:noProof/>
              </w:rPr>
              <w:fldChar w:fldCharType="end"/>
            </w:r>
          </w:ins>
        </w:p>
        <w:p w14:paraId="34D5B6C3" w14:textId="5CEC4130" w:rsidR="00572375" w:rsidRDefault="009C7F16">
          <w:pPr>
            <w:pStyle w:val="Obsah4"/>
            <w:rPr>
              <w:ins w:id="203" w:author="CKO" w:date="2021-04-20T11:31:00Z"/>
              <w:rFonts w:asciiTheme="minorHAnsi" w:eastAsiaTheme="minorEastAsia" w:hAnsiTheme="minorHAnsi" w:cstheme="minorBidi"/>
              <w:noProof/>
              <w:sz w:val="22"/>
              <w:szCs w:val="22"/>
            </w:rPr>
          </w:pPr>
          <w:ins w:id="204" w:author="CKO" w:date="2021-04-20T11:31:00Z">
            <w:r>
              <w:fldChar w:fldCharType="begin"/>
            </w:r>
            <w:r>
              <w:instrText xml:space="preserve"> HYPERLINK \l "_Toc69394570" </w:instrText>
            </w:r>
            <w:r>
              <w:fldChar w:fldCharType="separate"/>
            </w:r>
            <w:r w:rsidR="00572375" w:rsidRPr="00D432CF">
              <w:rPr>
                <w:rStyle w:val="Hypertextovprepojenie"/>
                <w:rFonts w:eastAsiaTheme="minorHAnsi"/>
                <w:noProof/>
              </w:rPr>
              <w:t>I.11. Zhodnotenie vykonávania programu</w:t>
            </w:r>
            <w:r w:rsidR="00572375">
              <w:rPr>
                <w:noProof/>
                <w:webHidden/>
              </w:rPr>
              <w:tab/>
            </w:r>
            <w:r w:rsidR="00572375">
              <w:rPr>
                <w:noProof/>
                <w:webHidden/>
              </w:rPr>
              <w:fldChar w:fldCharType="begin"/>
            </w:r>
            <w:r w:rsidR="00572375">
              <w:rPr>
                <w:noProof/>
                <w:webHidden/>
              </w:rPr>
              <w:instrText xml:space="preserve"> PAGEREF _Toc69394570 \h </w:instrText>
            </w:r>
          </w:ins>
          <w:r w:rsidR="00572375">
            <w:rPr>
              <w:noProof/>
              <w:webHidden/>
            </w:rPr>
          </w:r>
          <w:ins w:id="205" w:author="CKO" w:date="2021-04-20T11:31:00Z">
            <w:r w:rsidR="00572375">
              <w:rPr>
                <w:noProof/>
                <w:webHidden/>
              </w:rPr>
              <w:fldChar w:fldCharType="separate"/>
            </w:r>
            <w:r w:rsidR="00572375">
              <w:rPr>
                <w:noProof/>
                <w:webHidden/>
              </w:rPr>
              <w:t>67</w:t>
            </w:r>
            <w:r w:rsidR="00572375">
              <w:rPr>
                <w:noProof/>
                <w:webHidden/>
              </w:rPr>
              <w:fldChar w:fldCharType="end"/>
            </w:r>
            <w:r>
              <w:rPr>
                <w:noProof/>
              </w:rPr>
              <w:fldChar w:fldCharType="end"/>
            </w:r>
          </w:ins>
        </w:p>
        <w:p w14:paraId="05D12837" w14:textId="7EF30588" w:rsidR="00572375" w:rsidRDefault="009C7F16">
          <w:pPr>
            <w:pStyle w:val="Obsah5"/>
            <w:rPr>
              <w:ins w:id="206" w:author="CKO" w:date="2021-04-20T11:31:00Z"/>
              <w:rFonts w:asciiTheme="minorHAnsi" w:eastAsiaTheme="minorEastAsia" w:hAnsiTheme="minorHAnsi" w:cstheme="minorBidi"/>
              <w:noProof/>
              <w:sz w:val="22"/>
              <w:szCs w:val="22"/>
            </w:rPr>
          </w:pPr>
          <w:ins w:id="207" w:author="CKO" w:date="2021-04-20T11:31:00Z">
            <w:r>
              <w:fldChar w:fldCharType="begin"/>
            </w:r>
            <w:r>
              <w:instrText xml:space="preserve"> HYPERLINK \l "_Toc69394571" </w:instrText>
            </w:r>
            <w:r>
              <w:fldChar w:fldCharType="separate"/>
            </w:r>
            <w:r w:rsidR="00572375" w:rsidRPr="00D432CF">
              <w:rPr>
                <w:rStyle w:val="Hypertextovprepojenie"/>
                <w:rFonts w:eastAsiaTheme="minorHAnsi"/>
                <w:noProof/>
              </w:rPr>
              <w:t>I.11.1 Informácie obsiahnuté v časti A doplnené o zhodnotenie dosahovania cieľov programu</w:t>
            </w:r>
            <w:r w:rsidR="00572375">
              <w:rPr>
                <w:noProof/>
                <w:webHidden/>
              </w:rPr>
              <w:tab/>
            </w:r>
            <w:r w:rsidR="00572375">
              <w:rPr>
                <w:noProof/>
                <w:webHidden/>
              </w:rPr>
              <w:fldChar w:fldCharType="begin"/>
            </w:r>
            <w:r w:rsidR="00572375">
              <w:rPr>
                <w:noProof/>
                <w:webHidden/>
              </w:rPr>
              <w:instrText xml:space="preserve"> PAGEREF _Toc69394571 \h </w:instrText>
            </w:r>
          </w:ins>
          <w:r w:rsidR="00572375">
            <w:rPr>
              <w:noProof/>
              <w:webHidden/>
            </w:rPr>
          </w:r>
          <w:ins w:id="208" w:author="CKO" w:date="2021-04-20T11:31:00Z">
            <w:r w:rsidR="00572375">
              <w:rPr>
                <w:noProof/>
                <w:webHidden/>
              </w:rPr>
              <w:fldChar w:fldCharType="separate"/>
            </w:r>
            <w:r w:rsidR="00572375">
              <w:rPr>
                <w:noProof/>
                <w:webHidden/>
              </w:rPr>
              <w:t>67</w:t>
            </w:r>
            <w:r w:rsidR="00572375">
              <w:rPr>
                <w:noProof/>
                <w:webHidden/>
              </w:rPr>
              <w:fldChar w:fldCharType="end"/>
            </w:r>
            <w:r>
              <w:rPr>
                <w:noProof/>
              </w:rPr>
              <w:fldChar w:fldCharType="end"/>
            </w:r>
          </w:ins>
        </w:p>
        <w:p w14:paraId="4400837F" w14:textId="2E7E571B" w:rsidR="00572375" w:rsidRDefault="009C7F16">
          <w:pPr>
            <w:pStyle w:val="Obsah5"/>
            <w:rPr>
              <w:ins w:id="209" w:author="CKO" w:date="2021-04-20T11:31:00Z"/>
              <w:rFonts w:asciiTheme="minorHAnsi" w:eastAsiaTheme="minorEastAsia" w:hAnsiTheme="minorHAnsi" w:cstheme="minorBidi"/>
              <w:noProof/>
              <w:sz w:val="22"/>
              <w:szCs w:val="22"/>
            </w:rPr>
          </w:pPr>
          <w:ins w:id="210" w:author="CKO" w:date="2021-04-20T11:31:00Z">
            <w:r>
              <w:fldChar w:fldCharType="begin"/>
            </w:r>
            <w:r>
              <w:instrText xml:space="preserve"> HYPERLINK \l "_Toc69394572" </w:instrText>
            </w:r>
            <w:r>
              <w:fldChar w:fldCharType="separate"/>
            </w:r>
            <w:r w:rsidR="00572375" w:rsidRPr="00D432CF">
              <w:rPr>
                <w:rStyle w:val="Hypertextovprepojenie"/>
                <w:rFonts w:eastAsiaTheme="minorHAnsi"/>
                <w:noProof/>
              </w:rPr>
              <w:t xml:space="preserve">I.11.2 Osobitné opatrenia prijaté s cieľom podporovať rovnosť mužov a žien a predchádzať diskriminácii, najmä zabezpečenie prístupu pre osoby so </w:t>
            </w:r>
            <w:r w:rsidR="00572375" w:rsidRPr="00D432CF">
              <w:rPr>
                <w:rStyle w:val="Hypertextovprepojenie"/>
                <w:rFonts w:eastAsiaTheme="minorHAnsi"/>
                <w:noProof/>
              </w:rPr>
              <w:lastRenderedPageBreak/>
              <w:t>zdravotným postihnutím, a opatrenia vykonané na zabezpečenie začlenenia hľadiska rodovej rovnosti do operačného programu a projektov</w:t>
            </w:r>
            <w:r w:rsidR="00572375">
              <w:rPr>
                <w:noProof/>
                <w:webHidden/>
              </w:rPr>
              <w:tab/>
            </w:r>
            <w:r w:rsidR="00572375">
              <w:rPr>
                <w:noProof/>
                <w:webHidden/>
              </w:rPr>
              <w:fldChar w:fldCharType="begin"/>
            </w:r>
            <w:r w:rsidR="00572375">
              <w:rPr>
                <w:noProof/>
                <w:webHidden/>
              </w:rPr>
              <w:instrText xml:space="preserve"> PAGEREF _Toc69394572 \h </w:instrText>
            </w:r>
          </w:ins>
          <w:r w:rsidR="00572375">
            <w:rPr>
              <w:noProof/>
              <w:webHidden/>
            </w:rPr>
          </w:r>
          <w:ins w:id="211" w:author="CKO" w:date="2021-04-20T11:31:00Z">
            <w:r w:rsidR="00572375">
              <w:rPr>
                <w:noProof/>
                <w:webHidden/>
              </w:rPr>
              <w:fldChar w:fldCharType="separate"/>
            </w:r>
            <w:r w:rsidR="00572375">
              <w:rPr>
                <w:noProof/>
                <w:webHidden/>
              </w:rPr>
              <w:t>67</w:t>
            </w:r>
            <w:r w:rsidR="00572375">
              <w:rPr>
                <w:noProof/>
                <w:webHidden/>
              </w:rPr>
              <w:fldChar w:fldCharType="end"/>
            </w:r>
            <w:r>
              <w:rPr>
                <w:noProof/>
              </w:rPr>
              <w:fldChar w:fldCharType="end"/>
            </w:r>
          </w:ins>
        </w:p>
        <w:p w14:paraId="62C17DD8" w14:textId="4912EA24" w:rsidR="00572375" w:rsidRDefault="009C7F16">
          <w:pPr>
            <w:pStyle w:val="Obsah5"/>
            <w:rPr>
              <w:ins w:id="212" w:author="CKO" w:date="2021-04-20T11:31:00Z"/>
              <w:rFonts w:asciiTheme="minorHAnsi" w:eastAsiaTheme="minorEastAsia" w:hAnsiTheme="minorHAnsi" w:cstheme="minorBidi"/>
              <w:noProof/>
              <w:sz w:val="22"/>
              <w:szCs w:val="22"/>
            </w:rPr>
          </w:pPr>
          <w:ins w:id="213" w:author="CKO" w:date="2021-04-20T11:31:00Z">
            <w:r>
              <w:fldChar w:fldCharType="begin"/>
            </w:r>
            <w:r>
              <w:instrText xml:space="preserve"> HYPERLINK \l "_Toc69394573" </w:instrText>
            </w:r>
            <w:r>
              <w:fldChar w:fldCharType="separate"/>
            </w:r>
            <w:r w:rsidR="00572375" w:rsidRPr="00D432CF">
              <w:rPr>
                <w:rStyle w:val="Hypertextovprepojenie"/>
                <w:rFonts w:eastAsiaTheme="minorHAnsi"/>
                <w:noProof/>
              </w:rPr>
              <w:t>I.11.3 Udržateľný rozvoj</w:t>
            </w:r>
            <w:r w:rsidR="00572375">
              <w:rPr>
                <w:noProof/>
                <w:webHidden/>
              </w:rPr>
              <w:tab/>
            </w:r>
            <w:r w:rsidR="00572375">
              <w:rPr>
                <w:noProof/>
                <w:webHidden/>
              </w:rPr>
              <w:fldChar w:fldCharType="begin"/>
            </w:r>
            <w:r w:rsidR="00572375">
              <w:rPr>
                <w:noProof/>
                <w:webHidden/>
              </w:rPr>
              <w:instrText xml:space="preserve"> PAGEREF _Toc69394573 \h </w:instrText>
            </w:r>
          </w:ins>
          <w:r w:rsidR="00572375">
            <w:rPr>
              <w:noProof/>
              <w:webHidden/>
            </w:rPr>
          </w:r>
          <w:ins w:id="214" w:author="CKO" w:date="2021-04-20T11:31:00Z">
            <w:r w:rsidR="00572375">
              <w:rPr>
                <w:noProof/>
                <w:webHidden/>
              </w:rPr>
              <w:fldChar w:fldCharType="separate"/>
            </w:r>
            <w:r w:rsidR="00572375">
              <w:rPr>
                <w:noProof/>
                <w:webHidden/>
              </w:rPr>
              <w:t>68</w:t>
            </w:r>
            <w:r w:rsidR="00572375">
              <w:rPr>
                <w:noProof/>
                <w:webHidden/>
              </w:rPr>
              <w:fldChar w:fldCharType="end"/>
            </w:r>
            <w:r>
              <w:rPr>
                <w:noProof/>
              </w:rPr>
              <w:fldChar w:fldCharType="end"/>
            </w:r>
          </w:ins>
        </w:p>
        <w:p w14:paraId="3405B816" w14:textId="4048877D" w:rsidR="00572375" w:rsidRDefault="009C7F16">
          <w:pPr>
            <w:pStyle w:val="Obsah5"/>
            <w:rPr>
              <w:ins w:id="215" w:author="CKO" w:date="2021-04-20T11:31:00Z"/>
              <w:rFonts w:asciiTheme="minorHAnsi" w:eastAsiaTheme="minorEastAsia" w:hAnsiTheme="minorHAnsi" w:cstheme="minorBidi"/>
              <w:noProof/>
              <w:sz w:val="22"/>
              <w:szCs w:val="22"/>
            </w:rPr>
          </w:pPr>
          <w:ins w:id="216" w:author="CKO" w:date="2021-04-20T11:31:00Z">
            <w:r>
              <w:fldChar w:fldCharType="begin"/>
            </w:r>
            <w:r>
              <w:instrText xml:space="preserve"> HYPERLINK \l "_Toc69394574" </w:instrText>
            </w:r>
            <w:r>
              <w:fldChar w:fldCharType="separate"/>
            </w:r>
            <w:r w:rsidR="00572375" w:rsidRPr="00D432CF">
              <w:rPr>
                <w:rStyle w:val="Hypertextovprepojenie"/>
                <w:rFonts w:eastAsiaTheme="minorHAnsi"/>
                <w:noProof/>
              </w:rPr>
              <w:t>I.11.4 Podpora použitá na ciele súvisiace so zmenou klímy</w:t>
            </w:r>
            <w:r w:rsidR="00572375">
              <w:rPr>
                <w:noProof/>
                <w:webHidden/>
              </w:rPr>
              <w:tab/>
            </w:r>
            <w:r w:rsidR="00572375">
              <w:rPr>
                <w:noProof/>
                <w:webHidden/>
              </w:rPr>
              <w:fldChar w:fldCharType="begin"/>
            </w:r>
            <w:r w:rsidR="00572375">
              <w:rPr>
                <w:noProof/>
                <w:webHidden/>
              </w:rPr>
              <w:instrText xml:space="preserve"> PAGEREF _Toc69394574 \h </w:instrText>
            </w:r>
          </w:ins>
          <w:r w:rsidR="00572375">
            <w:rPr>
              <w:noProof/>
              <w:webHidden/>
            </w:rPr>
          </w:r>
          <w:ins w:id="217" w:author="CKO" w:date="2021-04-20T11:31:00Z">
            <w:r w:rsidR="00572375">
              <w:rPr>
                <w:noProof/>
                <w:webHidden/>
              </w:rPr>
              <w:fldChar w:fldCharType="separate"/>
            </w:r>
            <w:r w:rsidR="00572375">
              <w:rPr>
                <w:noProof/>
                <w:webHidden/>
              </w:rPr>
              <w:t>68</w:t>
            </w:r>
            <w:r w:rsidR="00572375">
              <w:rPr>
                <w:noProof/>
                <w:webHidden/>
              </w:rPr>
              <w:fldChar w:fldCharType="end"/>
            </w:r>
            <w:r>
              <w:rPr>
                <w:noProof/>
              </w:rPr>
              <w:fldChar w:fldCharType="end"/>
            </w:r>
          </w:ins>
        </w:p>
        <w:p w14:paraId="5A73FE0E" w14:textId="717A4D73" w:rsidR="00572375" w:rsidRDefault="009C7F16">
          <w:pPr>
            <w:pStyle w:val="Obsah5"/>
            <w:rPr>
              <w:ins w:id="218" w:author="CKO" w:date="2021-04-20T11:31:00Z"/>
              <w:rFonts w:asciiTheme="minorHAnsi" w:eastAsiaTheme="minorEastAsia" w:hAnsiTheme="minorHAnsi" w:cstheme="minorBidi"/>
              <w:noProof/>
              <w:sz w:val="22"/>
              <w:szCs w:val="22"/>
            </w:rPr>
          </w:pPr>
          <w:ins w:id="219" w:author="CKO" w:date="2021-04-20T11:31:00Z">
            <w:r>
              <w:fldChar w:fldCharType="begin"/>
            </w:r>
            <w:r>
              <w:instrText xml:space="preserve"> HYPERLINK \l "_Toc69394575" </w:instrText>
            </w:r>
            <w:r>
              <w:fldChar w:fldCharType="separate"/>
            </w:r>
            <w:r w:rsidR="00572375" w:rsidRPr="00D432CF">
              <w:rPr>
                <w:rStyle w:val="Hypertextovprepojenie"/>
                <w:rFonts w:eastAsiaTheme="minorHAnsi"/>
                <w:noProof/>
              </w:rPr>
              <w:t>I.11.5 Úloha partnerov pri vykonávaní programu</w:t>
            </w:r>
            <w:r w:rsidR="00572375">
              <w:rPr>
                <w:noProof/>
                <w:webHidden/>
              </w:rPr>
              <w:tab/>
            </w:r>
            <w:r w:rsidR="00572375">
              <w:rPr>
                <w:noProof/>
                <w:webHidden/>
              </w:rPr>
              <w:fldChar w:fldCharType="begin"/>
            </w:r>
            <w:r w:rsidR="00572375">
              <w:rPr>
                <w:noProof/>
                <w:webHidden/>
              </w:rPr>
              <w:instrText xml:space="preserve"> PAGEREF _Toc69394575 \h </w:instrText>
            </w:r>
          </w:ins>
          <w:r w:rsidR="00572375">
            <w:rPr>
              <w:noProof/>
              <w:webHidden/>
            </w:rPr>
          </w:r>
          <w:ins w:id="220" w:author="CKO" w:date="2021-04-20T11:31:00Z">
            <w:r w:rsidR="00572375">
              <w:rPr>
                <w:noProof/>
                <w:webHidden/>
              </w:rPr>
              <w:fldChar w:fldCharType="separate"/>
            </w:r>
            <w:r w:rsidR="00572375">
              <w:rPr>
                <w:noProof/>
                <w:webHidden/>
              </w:rPr>
              <w:t>68</w:t>
            </w:r>
            <w:r w:rsidR="00572375">
              <w:rPr>
                <w:noProof/>
                <w:webHidden/>
              </w:rPr>
              <w:fldChar w:fldCharType="end"/>
            </w:r>
            <w:r>
              <w:rPr>
                <w:noProof/>
              </w:rPr>
              <w:fldChar w:fldCharType="end"/>
            </w:r>
          </w:ins>
        </w:p>
        <w:p w14:paraId="2EE645AA" w14:textId="41EDD3BC" w:rsidR="00572375" w:rsidRDefault="009C7F16">
          <w:pPr>
            <w:pStyle w:val="Obsah4"/>
            <w:rPr>
              <w:ins w:id="221" w:author="CKO" w:date="2021-04-20T11:31:00Z"/>
              <w:rFonts w:asciiTheme="minorHAnsi" w:eastAsiaTheme="minorEastAsia" w:hAnsiTheme="minorHAnsi" w:cstheme="minorBidi"/>
              <w:noProof/>
              <w:sz w:val="22"/>
              <w:szCs w:val="22"/>
            </w:rPr>
          </w:pPr>
          <w:ins w:id="222" w:author="CKO" w:date="2021-04-20T11:31:00Z">
            <w:r>
              <w:fldChar w:fldCharType="begin"/>
            </w:r>
            <w:r>
              <w:instrText xml:space="preserve"> HYPERLINK \l "_Toc69394576" </w:instrText>
            </w:r>
            <w:r>
              <w:fldChar w:fldCharType="separate"/>
            </w:r>
            <w:r w:rsidR="00572375" w:rsidRPr="00D432CF">
              <w:rPr>
                <w:rStyle w:val="Hypertextovprepojenie"/>
                <w:rFonts w:eastAsiaTheme="minorHAnsi"/>
                <w:noProof/>
              </w:rPr>
              <w:t>I.12.  Povinné informácie a posúdenia podľa článku 111 (4) pododsek 1, (a) a (b) všeobecného nariadenia a článku 14 (4) §1, (a) a (b) nariadenia EP a Rady (EÚ) č. 1299/2013</w:t>
            </w:r>
            <w:r w:rsidR="00572375">
              <w:rPr>
                <w:noProof/>
                <w:webHidden/>
              </w:rPr>
              <w:tab/>
            </w:r>
            <w:r w:rsidR="00572375">
              <w:rPr>
                <w:noProof/>
                <w:webHidden/>
              </w:rPr>
              <w:fldChar w:fldCharType="begin"/>
            </w:r>
            <w:r w:rsidR="00572375">
              <w:rPr>
                <w:noProof/>
                <w:webHidden/>
              </w:rPr>
              <w:instrText xml:space="preserve"> PAGEREF _Toc69394576 \h </w:instrText>
            </w:r>
          </w:ins>
          <w:r w:rsidR="00572375">
            <w:rPr>
              <w:noProof/>
              <w:webHidden/>
            </w:rPr>
          </w:r>
          <w:ins w:id="223" w:author="CKO" w:date="2021-04-20T11:31:00Z">
            <w:r w:rsidR="00572375">
              <w:rPr>
                <w:noProof/>
                <w:webHidden/>
              </w:rPr>
              <w:fldChar w:fldCharType="separate"/>
            </w:r>
            <w:r w:rsidR="00572375">
              <w:rPr>
                <w:noProof/>
                <w:webHidden/>
              </w:rPr>
              <w:t>69</w:t>
            </w:r>
            <w:r w:rsidR="00572375">
              <w:rPr>
                <w:noProof/>
                <w:webHidden/>
              </w:rPr>
              <w:fldChar w:fldCharType="end"/>
            </w:r>
            <w:r>
              <w:rPr>
                <w:noProof/>
              </w:rPr>
              <w:fldChar w:fldCharType="end"/>
            </w:r>
          </w:ins>
        </w:p>
        <w:p w14:paraId="530B57C9" w14:textId="093C5825" w:rsidR="00572375" w:rsidRDefault="009C7F16">
          <w:pPr>
            <w:pStyle w:val="Obsah5"/>
            <w:rPr>
              <w:ins w:id="224" w:author="CKO" w:date="2021-04-20T11:31:00Z"/>
              <w:rFonts w:asciiTheme="minorHAnsi" w:eastAsiaTheme="minorEastAsia" w:hAnsiTheme="minorHAnsi" w:cstheme="minorBidi"/>
              <w:noProof/>
              <w:sz w:val="22"/>
              <w:szCs w:val="22"/>
            </w:rPr>
          </w:pPr>
          <w:ins w:id="225" w:author="CKO" w:date="2021-04-20T11:31:00Z">
            <w:r>
              <w:fldChar w:fldCharType="begin"/>
            </w:r>
            <w:r>
              <w:instrText xml:space="preserve"> HYPERLINK \l "_Toc69394577" </w:instrText>
            </w:r>
            <w:r>
              <w:fldChar w:fldCharType="separate"/>
            </w:r>
            <w:r w:rsidR="00572375" w:rsidRPr="00D432CF">
              <w:rPr>
                <w:rStyle w:val="Hypertextovprepojenie"/>
                <w:rFonts w:eastAsiaTheme="minorHAnsi"/>
                <w:noProof/>
              </w:rPr>
              <w:t>I.12.1 Pokrok pri plnení plánu hodnotenia a následných opatrení prijatých v nadväznosti na zistenia hodnotení</w:t>
            </w:r>
            <w:r w:rsidR="00572375">
              <w:rPr>
                <w:noProof/>
                <w:webHidden/>
              </w:rPr>
              <w:tab/>
            </w:r>
            <w:r w:rsidR="00572375">
              <w:rPr>
                <w:noProof/>
                <w:webHidden/>
              </w:rPr>
              <w:fldChar w:fldCharType="begin"/>
            </w:r>
            <w:r w:rsidR="00572375">
              <w:rPr>
                <w:noProof/>
                <w:webHidden/>
              </w:rPr>
              <w:instrText xml:space="preserve"> PAGEREF _Toc69394577 \h </w:instrText>
            </w:r>
          </w:ins>
          <w:r w:rsidR="00572375">
            <w:rPr>
              <w:noProof/>
              <w:webHidden/>
            </w:rPr>
          </w:r>
          <w:ins w:id="226" w:author="CKO" w:date="2021-04-20T11:31:00Z">
            <w:r w:rsidR="00572375">
              <w:rPr>
                <w:noProof/>
                <w:webHidden/>
              </w:rPr>
              <w:fldChar w:fldCharType="separate"/>
            </w:r>
            <w:r w:rsidR="00572375">
              <w:rPr>
                <w:noProof/>
                <w:webHidden/>
              </w:rPr>
              <w:t>69</w:t>
            </w:r>
            <w:r w:rsidR="00572375">
              <w:rPr>
                <w:noProof/>
                <w:webHidden/>
              </w:rPr>
              <w:fldChar w:fldCharType="end"/>
            </w:r>
            <w:r>
              <w:rPr>
                <w:noProof/>
              </w:rPr>
              <w:fldChar w:fldCharType="end"/>
            </w:r>
          </w:ins>
        </w:p>
        <w:p w14:paraId="7533895E" w14:textId="5455CDAD" w:rsidR="00572375" w:rsidRDefault="009C7F16">
          <w:pPr>
            <w:pStyle w:val="Obsah5"/>
            <w:rPr>
              <w:ins w:id="227" w:author="CKO" w:date="2021-04-20T11:31:00Z"/>
              <w:rFonts w:asciiTheme="minorHAnsi" w:eastAsiaTheme="minorEastAsia" w:hAnsiTheme="minorHAnsi" w:cstheme="minorBidi"/>
              <w:noProof/>
              <w:sz w:val="22"/>
              <w:szCs w:val="22"/>
            </w:rPr>
          </w:pPr>
          <w:ins w:id="228" w:author="CKO" w:date="2021-04-20T11:31:00Z">
            <w:r>
              <w:fldChar w:fldCharType="begin"/>
            </w:r>
            <w:r>
              <w:instrText xml:space="preserve"> HYPERLINK \l "_Toc69394578" </w:instrText>
            </w:r>
            <w:r>
              <w:fldChar w:fldCharType="separate"/>
            </w:r>
            <w:r w:rsidR="00572375" w:rsidRPr="00D432CF">
              <w:rPr>
                <w:rStyle w:val="Hypertextovprepojenie"/>
                <w:rFonts w:eastAsiaTheme="minorHAnsi"/>
                <w:noProof/>
              </w:rPr>
              <w:t>Prehľad jednotlivých hodnotení RO uvedie v nasledovnej štruktúre:</w:t>
            </w:r>
            <w:r w:rsidR="00572375">
              <w:rPr>
                <w:noProof/>
                <w:webHidden/>
              </w:rPr>
              <w:tab/>
            </w:r>
            <w:r w:rsidR="00572375">
              <w:rPr>
                <w:noProof/>
                <w:webHidden/>
              </w:rPr>
              <w:fldChar w:fldCharType="begin"/>
            </w:r>
            <w:r w:rsidR="00572375">
              <w:rPr>
                <w:noProof/>
                <w:webHidden/>
              </w:rPr>
              <w:instrText xml:space="preserve"> PAGEREF _Toc69394578 \h </w:instrText>
            </w:r>
          </w:ins>
          <w:r w:rsidR="00572375">
            <w:rPr>
              <w:noProof/>
              <w:webHidden/>
            </w:rPr>
          </w:r>
          <w:ins w:id="229" w:author="CKO" w:date="2021-04-20T11:31:00Z">
            <w:r w:rsidR="00572375">
              <w:rPr>
                <w:noProof/>
                <w:webHidden/>
              </w:rPr>
              <w:fldChar w:fldCharType="separate"/>
            </w:r>
            <w:r w:rsidR="00572375">
              <w:rPr>
                <w:noProof/>
                <w:webHidden/>
              </w:rPr>
              <w:t>69</w:t>
            </w:r>
            <w:r w:rsidR="00572375">
              <w:rPr>
                <w:noProof/>
                <w:webHidden/>
              </w:rPr>
              <w:fldChar w:fldCharType="end"/>
            </w:r>
            <w:r>
              <w:rPr>
                <w:noProof/>
              </w:rPr>
              <w:fldChar w:fldCharType="end"/>
            </w:r>
          </w:ins>
        </w:p>
        <w:p w14:paraId="5529C2B3" w14:textId="0DECF9BC" w:rsidR="00572375" w:rsidRDefault="009C7F16">
          <w:pPr>
            <w:pStyle w:val="Obsah5"/>
            <w:rPr>
              <w:ins w:id="230" w:author="CKO" w:date="2021-04-20T11:31:00Z"/>
              <w:rFonts w:asciiTheme="minorHAnsi" w:eastAsiaTheme="minorEastAsia" w:hAnsiTheme="minorHAnsi" w:cstheme="minorBidi"/>
              <w:noProof/>
              <w:sz w:val="22"/>
              <w:szCs w:val="22"/>
            </w:rPr>
          </w:pPr>
          <w:ins w:id="231" w:author="CKO" w:date="2021-04-20T11:31:00Z">
            <w:r>
              <w:fldChar w:fldCharType="begin"/>
            </w:r>
            <w:r>
              <w:instrText xml:space="preserve"> HYPERLINK \l "_Toc69394579" </w:instrText>
            </w:r>
            <w:r>
              <w:fldChar w:fldCharType="separate"/>
            </w:r>
            <w:r w:rsidR="00572375" w:rsidRPr="00D432CF">
              <w:rPr>
                <w:rStyle w:val="Hypertextovprepojenie"/>
                <w:rFonts w:eastAsiaTheme="minorHAnsi"/>
                <w:noProof/>
              </w:rPr>
              <w:t>I.12.2 Výsledky opatrení fondov na informovanie a publicitu realizovaných v rámci komunikačnej stratégie</w:t>
            </w:r>
            <w:r w:rsidR="00572375">
              <w:rPr>
                <w:noProof/>
                <w:webHidden/>
              </w:rPr>
              <w:tab/>
            </w:r>
            <w:r w:rsidR="00572375">
              <w:rPr>
                <w:noProof/>
                <w:webHidden/>
              </w:rPr>
              <w:fldChar w:fldCharType="begin"/>
            </w:r>
            <w:r w:rsidR="00572375">
              <w:rPr>
                <w:noProof/>
                <w:webHidden/>
              </w:rPr>
              <w:instrText xml:space="preserve"> PAGEREF _Toc69394579 \h </w:instrText>
            </w:r>
          </w:ins>
          <w:r w:rsidR="00572375">
            <w:rPr>
              <w:noProof/>
              <w:webHidden/>
            </w:rPr>
          </w:r>
          <w:ins w:id="232" w:author="CKO" w:date="2021-04-20T11:31:00Z">
            <w:r w:rsidR="00572375">
              <w:rPr>
                <w:noProof/>
                <w:webHidden/>
              </w:rPr>
              <w:fldChar w:fldCharType="separate"/>
            </w:r>
            <w:r w:rsidR="00572375">
              <w:rPr>
                <w:noProof/>
                <w:webHidden/>
              </w:rPr>
              <w:t>69</w:t>
            </w:r>
            <w:r w:rsidR="00572375">
              <w:rPr>
                <w:noProof/>
                <w:webHidden/>
              </w:rPr>
              <w:fldChar w:fldCharType="end"/>
            </w:r>
            <w:r>
              <w:rPr>
                <w:noProof/>
              </w:rPr>
              <w:fldChar w:fldCharType="end"/>
            </w:r>
          </w:ins>
        </w:p>
        <w:p w14:paraId="3E1F2811" w14:textId="3B46D4DC" w:rsidR="00572375" w:rsidRDefault="009C7F16">
          <w:pPr>
            <w:pStyle w:val="Obsah4"/>
            <w:rPr>
              <w:ins w:id="233" w:author="CKO" w:date="2021-04-20T11:31:00Z"/>
              <w:rFonts w:asciiTheme="minorHAnsi" w:eastAsiaTheme="minorEastAsia" w:hAnsiTheme="minorHAnsi" w:cstheme="minorBidi"/>
              <w:noProof/>
              <w:sz w:val="22"/>
              <w:szCs w:val="22"/>
            </w:rPr>
          </w:pPr>
          <w:ins w:id="234" w:author="CKO" w:date="2021-04-20T11:31:00Z">
            <w:r>
              <w:fldChar w:fldCharType="begin"/>
            </w:r>
            <w:r>
              <w:instrText xml:space="preserve"> HYPERLINK \l "_Toc69394580" </w:instrText>
            </w:r>
            <w:r>
              <w:fldChar w:fldCharType="separate"/>
            </w:r>
            <w:r w:rsidR="00572375" w:rsidRPr="00D432CF">
              <w:rPr>
                <w:rStyle w:val="Hypertextovprepojenie"/>
                <w:rFonts w:eastAsiaTheme="minorHAnsi"/>
                <w:noProof/>
              </w:rPr>
              <w:t xml:space="preserve">I.13. </w:t>
            </w:r>
            <w:r w:rsidR="00572375" w:rsidRPr="00D432CF">
              <w:rPr>
                <w:rStyle w:val="Hypertextovprepojenie"/>
                <w:rFonts w:eastAsiaTheme="minorHAnsi"/>
                <w:noProof/>
                <w:lang w:eastAsia="en-US"/>
              </w:rPr>
              <w:t>Opatrenia prijaté na splnenie ex ante kondicionalít</w:t>
            </w:r>
            <w:r w:rsidR="00572375" w:rsidRPr="00D432CF">
              <w:rPr>
                <w:rStyle w:val="Hypertextovprepojenie"/>
                <w:rFonts w:eastAsiaTheme="minorHAnsi"/>
                <w:noProof/>
              </w:rPr>
              <w:t xml:space="preserve"> na základe článku 50 (4) všeobecného nariadenia– nerelevantné pre správy predkladané v roku 2018 a neskôr</w:t>
            </w:r>
            <w:r w:rsidR="00572375">
              <w:rPr>
                <w:noProof/>
                <w:webHidden/>
              </w:rPr>
              <w:tab/>
            </w:r>
            <w:r w:rsidR="00572375">
              <w:rPr>
                <w:noProof/>
                <w:webHidden/>
              </w:rPr>
              <w:fldChar w:fldCharType="begin"/>
            </w:r>
            <w:r w:rsidR="00572375">
              <w:rPr>
                <w:noProof/>
                <w:webHidden/>
              </w:rPr>
              <w:instrText xml:space="preserve"> PAGEREF _Toc69394580 \h </w:instrText>
            </w:r>
          </w:ins>
          <w:r w:rsidR="00572375">
            <w:rPr>
              <w:noProof/>
              <w:webHidden/>
            </w:rPr>
          </w:r>
          <w:ins w:id="235" w:author="CKO" w:date="2021-04-20T11:31:00Z">
            <w:r w:rsidR="00572375">
              <w:rPr>
                <w:noProof/>
                <w:webHidden/>
              </w:rPr>
              <w:fldChar w:fldCharType="separate"/>
            </w:r>
            <w:r w:rsidR="00572375">
              <w:rPr>
                <w:noProof/>
                <w:webHidden/>
              </w:rPr>
              <w:t>69</w:t>
            </w:r>
            <w:r w:rsidR="00572375">
              <w:rPr>
                <w:noProof/>
                <w:webHidden/>
              </w:rPr>
              <w:fldChar w:fldCharType="end"/>
            </w:r>
            <w:r>
              <w:rPr>
                <w:noProof/>
              </w:rPr>
              <w:fldChar w:fldCharType="end"/>
            </w:r>
          </w:ins>
        </w:p>
        <w:p w14:paraId="4C50E240" w14:textId="03C0EA6D" w:rsidR="00572375" w:rsidRDefault="009C7F16">
          <w:pPr>
            <w:pStyle w:val="Obsah4"/>
            <w:rPr>
              <w:ins w:id="236" w:author="CKO" w:date="2021-04-20T11:31:00Z"/>
              <w:rFonts w:asciiTheme="minorHAnsi" w:eastAsiaTheme="minorEastAsia" w:hAnsiTheme="minorHAnsi" w:cstheme="minorBidi"/>
              <w:noProof/>
              <w:sz w:val="22"/>
              <w:szCs w:val="22"/>
            </w:rPr>
          </w:pPr>
          <w:ins w:id="237" w:author="CKO" w:date="2021-04-20T11:31:00Z">
            <w:r>
              <w:fldChar w:fldCharType="begin"/>
            </w:r>
            <w:r>
              <w:instrText xml:space="preserve"> HYPERLINK \l "_Toc69394581" </w:instrText>
            </w:r>
            <w:r>
              <w:fldChar w:fldCharType="separate"/>
            </w:r>
            <w:r w:rsidR="00572375" w:rsidRPr="00D432CF">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sidR="00572375">
              <w:rPr>
                <w:noProof/>
                <w:webHidden/>
              </w:rPr>
              <w:tab/>
            </w:r>
            <w:r w:rsidR="00572375">
              <w:rPr>
                <w:noProof/>
                <w:webHidden/>
              </w:rPr>
              <w:fldChar w:fldCharType="begin"/>
            </w:r>
            <w:r w:rsidR="00572375">
              <w:rPr>
                <w:noProof/>
                <w:webHidden/>
              </w:rPr>
              <w:instrText xml:space="preserve"> PAGEREF _Toc69394581 \h </w:instrText>
            </w:r>
          </w:ins>
          <w:r w:rsidR="00572375">
            <w:rPr>
              <w:noProof/>
              <w:webHidden/>
            </w:rPr>
          </w:r>
          <w:ins w:id="238" w:author="CKO" w:date="2021-04-20T11:31:00Z">
            <w:r w:rsidR="00572375">
              <w:rPr>
                <w:noProof/>
                <w:webHidden/>
              </w:rPr>
              <w:fldChar w:fldCharType="separate"/>
            </w:r>
            <w:r w:rsidR="00572375">
              <w:rPr>
                <w:noProof/>
                <w:webHidden/>
              </w:rPr>
              <w:t>70</w:t>
            </w:r>
            <w:r w:rsidR="00572375">
              <w:rPr>
                <w:noProof/>
                <w:webHidden/>
              </w:rPr>
              <w:fldChar w:fldCharType="end"/>
            </w:r>
            <w:r>
              <w:rPr>
                <w:noProof/>
              </w:rPr>
              <w:fldChar w:fldCharType="end"/>
            </w:r>
          </w:ins>
        </w:p>
        <w:p w14:paraId="5604956E" w14:textId="44844AFD" w:rsidR="00572375" w:rsidRDefault="009C7F16">
          <w:pPr>
            <w:pStyle w:val="Obsah5"/>
            <w:rPr>
              <w:ins w:id="239" w:author="CKO" w:date="2021-04-20T11:31:00Z"/>
              <w:rFonts w:asciiTheme="minorHAnsi" w:eastAsiaTheme="minorEastAsia" w:hAnsiTheme="minorHAnsi" w:cstheme="minorBidi"/>
              <w:noProof/>
              <w:sz w:val="22"/>
              <w:szCs w:val="22"/>
            </w:rPr>
          </w:pPr>
          <w:ins w:id="240" w:author="CKO" w:date="2021-04-20T11:31:00Z">
            <w:r>
              <w:fldChar w:fldCharType="begin"/>
            </w:r>
            <w:r>
              <w:instrText xml:space="preserve"> HYPERLINK \l "_Toc69394582" </w:instrText>
            </w:r>
            <w:r>
              <w:fldChar w:fldCharType="separate"/>
            </w:r>
            <w:r w:rsidR="00572375" w:rsidRPr="00D432CF">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sidR="00572375">
              <w:rPr>
                <w:noProof/>
                <w:webHidden/>
              </w:rPr>
              <w:tab/>
            </w:r>
            <w:r w:rsidR="00572375">
              <w:rPr>
                <w:noProof/>
                <w:webHidden/>
              </w:rPr>
              <w:fldChar w:fldCharType="begin"/>
            </w:r>
            <w:r w:rsidR="00572375">
              <w:rPr>
                <w:noProof/>
                <w:webHidden/>
              </w:rPr>
              <w:instrText xml:space="preserve"> PAGEREF _Toc69394582 \h </w:instrText>
            </w:r>
          </w:ins>
          <w:r w:rsidR="00572375">
            <w:rPr>
              <w:noProof/>
              <w:webHidden/>
            </w:rPr>
          </w:r>
          <w:ins w:id="241" w:author="CKO" w:date="2021-04-20T11:31:00Z">
            <w:r w:rsidR="00572375">
              <w:rPr>
                <w:noProof/>
                <w:webHidden/>
              </w:rPr>
              <w:fldChar w:fldCharType="separate"/>
            </w:r>
            <w:r w:rsidR="00572375">
              <w:rPr>
                <w:noProof/>
                <w:webHidden/>
              </w:rPr>
              <w:t>70</w:t>
            </w:r>
            <w:r w:rsidR="00572375">
              <w:rPr>
                <w:noProof/>
                <w:webHidden/>
              </w:rPr>
              <w:fldChar w:fldCharType="end"/>
            </w:r>
            <w:r>
              <w:rPr>
                <w:noProof/>
              </w:rPr>
              <w:fldChar w:fldCharType="end"/>
            </w:r>
          </w:ins>
        </w:p>
        <w:p w14:paraId="08E5712F" w14:textId="76A9A3DF" w:rsidR="00572375" w:rsidRDefault="009C7F16">
          <w:pPr>
            <w:pStyle w:val="Obsah5"/>
            <w:rPr>
              <w:ins w:id="242" w:author="CKO" w:date="2021-04-20T11:31:00Z"/>
              <w:rFonts w:asciiTheme="minorHAnsi" w:eastAsiaTheme="minorEastAsia" w:hAnsiTheme="minorHAnsi" w:cstheme="minorBidi"/>
              <w:noProof/>
              <w:sz w:val="22"/>
              <w:szCs w:val="22"/>
            </w:rPr>
          </w:pPr>
          <w:ins w:id="243" w:author="CKO" w:date="2021-04-20T11:31:00Z">
            <w:r>
              <w:fldChar w:fldCharType="begin"/>
            </w:r>
            <w:r>
              <w:instrText xml:space="preserve"> HYPERLINK \l "_Toc69394583" </w:instrText>
            </w:r>
            <w:r>
              <w:fldChar w:fldCharType="separate"/>
            </w:r>
            <w:r w:rsidR="00572375" w:rsidRPr="00D432CF">
              <w:rPr>
                <w:rStyle w:val="Hypertextovprepojenie"/>
                <w:rFonts w:eastAsiaTheme="minorHAnsi"/>
                <w:noProof/>
              </w:rPr>
              <w:t>I.14.2  Pokrok pri vykonávaní opatrení na posilnenie kapacity orgánov členského štátu a prijímateľov na spravovanie a využívanie fondov</w:t>
            </w:r>
            <w:r w:rsidR="00572375">
              <w:rPr>
                <w:noProof/>
                <w:webHidden/>
              </w:rPr>
              <w:tab/>
            </w:r>
            <w:r w:rsidR="00572375">
              <w:rPr>
                <w:noProof/>
                <w:webHidden/>
              </w:rPr>
              <w:fldChar w:fldCharType="begin"/>
            </w:r>
            <w:r w:rsidR="00572375">
              <w:rPr>
                <w:noProof/>
                <w:webHidden/>
              </w:rPr>
              <w:instrText xml:space="preserve"> PAGEREF _Toc69394583 \h </w:instrText>
            </w:r>
          </w:ins>
          <w:r w:rsidR="00572375">
            <w:rPr>
              <w:noProof/>
              <w:webHidden/>
            </w:rPr>
          </w:r>
          <w:ins w:id="244" w:author="CKO" w:date="2021-04-20T11:31:00Z">
            <w:r w:rsidR="00572375">
              <w:rPr>
                <w:noProof/>
                <w:webHidden/>
              </w:rPr>
              <w:fldChar w:fldCharType="separate"/>
            </w:r>
            <w:r w:rsidR="00572375">
              <w:rPr>
                <w:noProof/>
                <w:webHidden/>
              </w:rPr>
              <w:t>70</w:t>
            </w:r>
            <w:r w:rsidR="00572375">
              <w:rPr>
                <w:noProof/>
                <w:webHidden/>
              </w:rPr>
              <w:fldChar w:fldCharType="end"/>
            </w:r>
            <w:r>
              <w:rPr>
                <w:noProof/>
              </w:rPr>
              <w:fldChar w:fldCharType="end"/>
            </w:r>
          </w:ins>
        </w:p>
        <w:p w14:paraId="6533D1D8" w14:textId="667002D2" w:rsidR="00572375" w:rsidRDefault="009C7F16">
          <w:pPr>
            <w:pStyle w:val="Obsah5"/>
            <w:tabs>
              <w:tab w:val="left" w:pos="2116"/>
            </w:tabs>
            <w:rPr>
              <w:ins w:id="245" w:author="CKO" w:date="2021-04-20T11:31:00Z"/>
              <w:rFonts w:asciiTheme="minorHAnsi" w:eastAsiaTheme="minorEastAsia" w:hAnsiTheme="minorHAnsi" w:cstheme="minorBidi"/>
              <w:noProof/>
              <w:sz w:val="22"/>
              <w:szCs w:val="22"/>
            </w:rPr>
          </w:pPr>
          <w:ins w:id="246" w:author="CKO" w:date="2021-04-20T11:31:00Z">
            <w:r>
              <w:fldChar w:fldCharType="begin"/>
            </w:r>
            <w:r>
              <w:instrText xml:space="preserve"> HYPERLINK \l "_Toc69394584" </w:instrText>
            </w:r>
            <w:r>
              <w:fldChar w:fldCharType="separate"/>
            </w:r>
            <w:r w:rsidR="00572375" w:rsidRPr="00D432CF">
              <w:rPr>
                <w:rStyle w:val="Hypertextovprepojenie"/>
                <w:rFonts w:eastAsiaTheme="minorHAnsi"/>
                <w:noProof/>
              </w:rPr>
              <w:t xml:space="preserve">I.14.3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dosiahnutý pri vykonávaní všetkých medziregionálnych a nadnárodných opatrení (nerelevantné pre cieľ 2)</w:t>
            </w:r>
            <w:r w:rsidR="00572375">
              <w:rPr>
                <w:noProof/>
                <w:webHidden/>
              </w:rPr>
              <w:tab/>
            </w:r>
            <w:r w:rsidR="00572375">
              <w:rPr>
                <w:noProof/>
                <w:webHidden/>
              </w:rPr>
              <w:fldChar w:fldCharType="begin"/>
            </w:r>
            <w:r w:rsidR="00572375">
              <w:rPr>
                <w:noProof/>
                <w:webHidden/>
              </w:rPr>
              <w:instrText xml:space="preserve"> PAGEREF _Toc69394584 \h </w:instrText>
            </w:r>
          </w:ins>
          <w:r w:rsidR="00572375">
            <w:rPr>
              <w:noProof/>
              <w:webHidden/>
            </w:rPr>
          </w:r>
          <w:ins w:id="247" w:author="CKO" w:date="2021-04-20T11:31:00Z">
            <w:r w:rsidR="00572375">
              <w:rPr>
                <w:noProof/>
                <w:webHidden/>
              </w:rPr>
              <w:fldChar w:fldCharType="separate"/>
            </w:r>
            <w:r w:rsidR="00572375">
              <w:rPr>
                <w:noProof/>
                <w:webHidden/>
              </w:rPr>
              <w:t>70</w:t>
            </w:r>
            <w:r w:rsidR="00572375">
              <w:rPr>
                <w:noProof/>
                <w:webHidden/>
              </w:rPr>
              <w:fldChar w:fldCharType="end"/>
            </w:r>
            <w:r>
              <w:rPr>
                <w:noProof/>
              </w:rPr>
              <w:fldChar w:fldCharType="end"/>
            </w:r>
          </w:ins>
        </w:p>
        <w:p w14:paraId="10062709" w14:textId="486413F0" w:rsidR="00572375" w:rsidRDefault="009C7F16">
          <w:pPr>
            <w:pStyle w:val="Obsah5"/>
            <w:tabs>
              <w:tab w:val="left" w:pos="2116"/>
            </w:tabs>
            <w:rPr>
              <w:ins w:id="248" w:author="CKO" w:date="2021-04-20T11:31:00Z"/>
              <w:rFonts w:asciiTheme="minorHAnsi" w:eastAsiaTheme="minorEastAsia" w:hAnsiTheme="minorHAnsi" w:cstheme="minorBidi"/>
              <w:noProof/>
              <w:sz w:val="22"/>
              <w:szCs w:val="22"/>
            </w:rPr>
          </w:pPr>
          <w:ins w:id="249" w:author="CKO" w:date="2021-04-20T11:31:00Z">
            <w:r>
              <w:fldChar w:fldCharType="begin"/>
            </w:r>
            <w:r>
              <w:instrText xml:space="preserve"> HYPERLINK \l "_Toc69394585" </w:instrText>
            </w:r>
            <w:r>
              <w:fldChar w:fldCharType="separate"/>
            </w:r>
            <w:r w:rsidR="00572375" w:rsidRPr="00D432CF">
              <w:rPr>
                <w:rStyle w:val="Hypertextovprepojenie"/>
                <w:rFonts w:eastAsiaTheme="minorHAnsi"/>
                <w:noProof/>
              </w:rPr>
              <w:t xml:space="preserve">I.14.4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Príspevok k makroregionálnym stratégiám a stratégiám pre prímorské oblasti</w:t>
            </w:r>
            <w:r w:rsidR="00572375">
              <w:rPr>
                <w:noProof/>
                <w:webHidden/>
              </w:rPr>
              <w:tab/>
            </w:r>
            <w:r w:rsidR="00572375">
              <w:rPr>
                <w:noProof/>
                <w:webHidden/>
              </w:rPr>
              <w:fldChar w:fldCharType="begin"/>
            </w:r>
            <w:r w:rsidR="00572375">
              <w:rPr>
                <w:noProof/>
                <w:webHidden/>
              </w:rPr>
              <w:instrText xml:space="preserve"> PAGEREF _Toc69394585 \h </w:instrText>
            </w:r>
          </w:ins>
          <w:r w:rsidR="00572375">
            <w:rPr>
              <w:noProof/>
              <w:webHidden/>
            </w:rPr>
          </w:r>
          <w:ins w:id="250" w:author="CKO" w:date="2021-04-20T11:31:00Z">
            <w:r w:rsidR="00572375">
              <w:rPr>
                <w:noProof/>
                <w:webHidden/>
              </w:rPr>
              <w:fldChar w:fldCharType="separate"/>
            </w:r>
            <w:r w:rsidR="00572375">
              <w:rPr>
                <w:noProof/>
                <w:webHidden/>
              </w:rPr>
              <w:t>70</w:t>
            </w:r>
            <w:r w:rsidR="00572375">
              <w:rPr>
                <w:noProof/>
                <w:webHidden/>
              </w:rPr>
              <w:fldChar w:fldCharType="end"/>
            </w:r>
            <w:r>
              <w:rPr>
                <w:noProof/>
              </w:rPr>
              <w:fldChar w:fldCharType="end"/>
            </w:r>
          </w:ins>
        </w:p>
        <w:p w14:paraId="57143665" w14:textId="284F23D7" w:rsidR="00572375" w:rsidRDefault="009C7F16">
          <w:pPr>
            <w:pStyle w:val="Obsah5"/>
            <w:tabs>
              <w:tab w:val="left" w:pos="2116"/>
            </w:tabs>
            <w:rPr>
              <w:ins w:id="251" w:author="CKO" w:date="2021-04-20T11:31:00Z"/>
              <w:rFonts w:asciiTheme="minorHAnsi" w:eastAsiaTheme="minorEastAsia" w:hAnsiTheme="minorHAnsi" w:cstheme="minorBidi"/>
              <w:noProof/>
              <w:sz w:val="22"/>
              <w:szCs w:val="22"/>
            </w:rPr>
          </w:pPr>
          <w:ins w:id="252" w:author="CKO" w:date="2021-04-20T11:31:00Z">
            <w:r>
              <w:fldChar w:fldCharType="begin"/>
            </w:r>
            <w:r>
              <w:instrText xml:space="preserve"> HYPERLINK \l "_Toc69394586" </w:instrText>
            </w:r>
            <w:r>
              <w:fldChar w:fldCharType="separate"/>
            </w:r>
            <w:r w:rsidR="00572375" w:rsidRPr="00D432CF">
              <w:rPr>
                <w:rStyle w:val="Hypertextovprepojenie"/>
                <w:rFonts w:eastAsiaTheme="minorHAnsi"/>
                <w:noProof/>
              </w:rPr>
              <w:t xml:space="preserve">I.14.5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pri vykonávaní opatrení v oblasti sociálnej inovácie</w:t>
            </w:r>
            <w:r w:rsidR="00572375">
              <w:rPr>
                <w:noProof/>
                <w:webHidden/>
              </w:rPr>
              <w:tab/>
            </w:r>
            <w:r w:rsidR="00572375">
              <w:rPr>
                <w:noProof/>
                <w:webHidden/>
              </w:rPr>
              <w:fldChar w:fldCharType="begin"/>
            </w:r>
            <w:r w:rsidR="00572375">
              <w:rPr>
                <w:noProof/>
                <w:webHidden/>
              </w:rPr>
              <w:instrText xml:space="preserve"> PAGEREF _Toc69394586 \h </w:instrText>
            </w:r>
          </w:ins>
          <w:r w:rsidR="00572375">
            <w:rPr>
              <w:noProof/>
              <w:webHidden/>
            </w:rPr>
          </w:r>
          <w:ins w:id="253" w:author="CKO" w:date="2021-04-20T11:31:00Z">
            <w:r w:rsidR="00572375">
              <w:rPr>
                <w:noProof/>
                <w:webHidden/>
              </w:rPr>
              <w:fldChar w:fldCharType="separate"/>
            </w:r>
            <w:r w:rsidR="00572375">
              <w:rPr>
                <w:noProof/>
                <w:webHidden/>
              </w:rPr>
              <w:t>71</w:t>
            </w:r>
            <w:r w:rsidR="00572375">
              <w:rPr>
                <w:noProof/>
                <w:webHidden/>
              </w:rPr>
              <w:fldChar w:fldCharType="end"/>
            </w:r>
            <w:r>
              <w:rPr>
                <w:noProof/>
              </w:rPr>
              <w:fldChar w:fldCharType="end"/>
            </w:r>
          </w:ins>
        </w:p>
        <w:p w14:paraId="3D77AE63" w14:textId="10FE64AE" w:rsidR="00572375" w:rsidRDefault="009C7F16">
          <w:pPr>
            <w:pStyle w:val="Obsah5"/>
            <w:tabs>
              <w:tab w:val="left" w:pos="2116"/>
            </w:tabs>
            <w:rPr>
              <w:ins w:id="254" w:author="CKO" w:date="2021-04-20T11:31:00Z"/>
              <w:rFonts w:asciiTheme="minorHAnsi" w:eastAsiaTheme="minorEastAsia" w:hAnsiTheme="minorHAnsi" w:cstheme="minorBidi"/>
              <w:noProof/>
              <w:sz w:val="22"/>
              <w:szCs w:val="22"/>
            </w:rPr>
          </w:pPr>
          <w:ins w:id="255" w:author="CKO" w:date="2021-04-20T11:31:00Z">
            <w:r>
              <w:fldChar w:fldCharType="begin"/>
            </w:r>
            <w:r>
              <w:instrText xml:space="preserve"> HYPERLINK \l "_Toc69394587" </w:instrText>
            </w:r>
            <w:r>
              <w:fldChar w:fldCharType="separate"/>
            </w:r>
            <w:r w:rsidR="00572375" w:rsidRPr="00D432CF">
              <w:rPr>
                <w:rStyle w:val="Hypertextovprepojenie"/>
                <w:rFonts w:eastAsiaTheme="minorHAnsi"/>
                <w:noProof/>
              </w:rPr>
              <w:t xml:space="preserve">I.14.6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t>
            </w:r>
            <w:r w:rsidR="00572375">
              <w:rPr>
                <w:noProof/>
                <w:webHidden/>
              </w:rPr>
              <w:tab/>
            </w:r>
            <w:r w:rsidR="00572375">
              <w:rPr>
                <w:noProof/>
                <w:webHidden/>
              </w:rPr>
              <w:fldChar w:fldCharType="begin"/>
            </w:r>
            <w:r w:rsidR="00572375">
              <w:rPr>
                <w:noProof/>
                <w:webHidden/>
              </w:rPr>
              <w:instrText xml:space="preserve"> PAGEREF _Toc69394587 \h </w:instrText>
            </w:r>
          </w:ins>
          <w:r w:rsidR="00572375">
            <w:rPr>
              <w:noProof/>
              <w:webHidden/>
            </w:rPr>
          </w:r>
          <w:ins w:id="256" w:author="CKO" w:date="2021-04-20T11:31:00Z">
            <w:r w:rsidR="00572375">
              <w:rPr>
                <w:noProof/>
                <w:webHidden/>
              </w:rPr>
              <w:fldChar w:fldCharType="separate"/>
            </w:r>
            <w:r w:rsidR="00572375">
              <w:rPr>
                <w:noProof/>
                <w:webHidden/>
              </w:rPr>
              <w:t>71</w:t>
            </w:r>
            <w:r w:rsidR="00572375">
              <w:rPr>
                <w:noProof/>
                <w:webHidden/>
              </w:rPr>
              <w:fldChar w:fldCharType="end"/>
            </w:r>
            <w:r>
              <w:rPr>
                <w:noProof/>
              </w:rPr>
              <w:fldChar w:fldCharType="end"/>
            </w:r>
          </w:ins>
        </w:p>
        <w:p w14:paraId="3369E2CF" w14:textId="02115EED" w:rsidR="00572375" w:rsidRDefault="009C7F16">
          <w:pPr>
            <w:pStyle w:val="Obsah3"/>
            <w:tabs>
              <w:tab w:val="right" w:leader="dot" w:pos="9062"/>
            </w:tabs>
            <w:rPr>
              <w:ins w:id="257" w:author="CKO" w:date="2021-04-20T11:31:00Z"/>
              <w:rFonts w:asciiTheme="minorHAnsi" w:eastAsiaTheme="minorEastAsia" w:hAnsiTheme="minorHAnsi" w:cstheme="minorBidi"/>
              <w:noProof/>
              <w:sz w:val="22"/>
              <w:szCs w:val="22"/>
            </w:rPr>
          </w:pPr>
          <w:ins w:id="258" w:author="CKO" w:date="2021-04-20T11:31:00Z">
            <w:r>
              <w:fldChar w:fldCharType="begin"/>
            </w:r>
            <w:r>
              <w:instrText xml:space="preserve"> HYPERLINK \l "_Toc69394588" </w:instrText>
            </w:r>
            <w:r>
              <w:fldChar w:fldCharType="separate"/>
            </w:r>
            <w:r w:rsidR="00572375" w:rsidRPr="00D432CF">
              <w:rPr>
                <w:rStyle w:val="Hypertextovprepojenie"/>
                <w:rFonts w:eastAsiaTheme="minorHAnsi"/>
                <w:noProof/>
              </w:rPr>
              <w:t>ČASŤ C - Informácie uvádzané vo výročnej správe predkladanej v roku 2019 a v záverečnej správe (článok 50 (5) všeobecného nariadenia)</w:t>
            </w:r>
            <w:r w:rsidR="00572375">
              <w:rPr>
                <w:noProof/>
                <w:webHidden/>
              </w:rPr>
              <w:tab/>
            </w:r>
            <w:r w:rsidR="00572375">
              <w:rPr>
                <w:noProof/>
                <w:webHidden/>
              </w:rPr>
              <w:fldChar w:fldCharType="begin"/>
            </w:r>
            <w:r w:rsidR="00572375">
              <w:rPr>
                <w:noProof/>
                <w:webHidden/>
              </w:rPr>
              <w:instrText xml:space="preserve"> PAGEREF _Toc69394588 \h </w:instrText>
            </w:r>
          </w:ins>
          <w:r w:rsidR="00572375">
            <w:rPr>
              <w:noProof/>
              <w:webHidden/>
            </w:rPr>
          </w:r>
          <w:ins w:id="259" w:author="CKO" w:date="2021-04-20T11:31:00Z">
            <w:r w:rsidR="00572375">
              <w:rPr>
                <w:noProof/>
                <w:webHidden/>
              </w:rPr>
              <w:fldChar w:fldCharType="separate"/>
            </w:r>
            <w:r w:rsidR="00572375">
              <w:rPr>
                <w:noProof/>
                <w:webHidden/>
              </w:rPr>
              <w:t>72</w:t>
            </w:r>
            <w:r w:rsidR="00572375">
              <w:rPr>
                <w:noProof/>
                <w:webHidden/>
              </w:rPr>
              <w:fldChar w:fldCharType="end"/>
            </w:r>
            <w:r>
              <w:rPr>
                <w:noProof/>
              </w:rPr>
              <w:fldChar w:fldCharType="end"/>
            </w:r>
          </w:ins>
        </w:p>
        <w:p w14:paraId="002EE6AF" w14:textId="1F3EF235" w:rsidR="00572375" w:rsidRDefault="009C7F16">
          <w:pPr>
            <w:pStyle w:val="Obsah4"/>
            <w:rPr>
              <w:ins w:id="260" w:author="CKO" w:date="2021-04-20T11:31:00Z"/>
              <w:rFonts w:asciiTheme="minorHAnsi" w:eastAsiaTheme="minorEastAsia" w:hAnsiTheme="minorHAnsi" w:cstheme="minorBidi"/>
              <w:noProof/>
              <w:sz w:val="22"/>
              <w:szCs w:val="22"/>
            </w:rPr>
          </w:pPr>
          <w:ins w:id="261" w:author="CKO" w:date="2021-04-20T11:31:00Z">
            <w:r>
              <w:lastRenderedPageBreak/>
              <w:fldChar w:fldCharType="begin"/>
            </w:r>
            <w:r>
              <w:instrText xml:space="preserve"> HYPERLINK \l "_Toc69394589" </w:instrText>
            </w:r>
            <w:r>
              <w:fldChar w:fldCharType="separate"/>
            </w:r>
            <w:r w:rsidR="00572375" w:rsidRPr="00D432CF">
              <w:rPr>
                <w:rStyle w:val="Hypertextovprepojenie"/>
                <w:rFonts w:eastAsiaTheme="minorHAnsi"/>
                <w:noProof/>
              </w:rPr>
              <w:t>I.15. Finančné údaje na úrovni prioritnej osi a programu</w:t>
            </w:r>
            <w:r w:rsidR="00572375">
              <w:rPr>
                <w:noProof/>
                <w:webHidden/>
              </w:rPr>
              <w:tab/>
            </w:r>
            <w:r w:rsidR="00572375">
              <w:rPr>
                <w:noProof/>
                <w:webHidden/>
              </w:rPr>
              <w:fldChar w:fldCharType="begin"/>
            </w:r>
            <w:r w:rsidR="00572375">
              <w:rPr>
                <w:noProof/>
                <w:webHidden/>
              </w:rPr>
              <w:instrText xml:space="preserve"> PAGEREF _Toc69394589 \h </w:instrText>
            </w:r>
          </w:ins>
          <w:r w:rsidR="00572375">
            <w:rPr>
              <w:noProof/>
              <w:webHidden/>
            </w:rPr>
          </w:r>
          <w:ins w:id="262" w:author="CKO" w:date="2021-04-20T11:31:00Z">
            <w:r w:rsidR="00572375">
              <w:rPr>
                <w:noProof/>
                <w:webHidden/>
              </w:rPr>
              <w:fldChar w:fldCharType="separate"/>
            </w:r>
            <w:r w:rsidR="00572375">
              <w:rPr>
                <w:noProof/>
                <w:webHidden/>
              </w:rPr>
              <w:t>72</w:t>
            </w:r>
            <w:r w:rsidR="00572375">
              <w:rPr>
                <w:noProof/>
                <w:webHidden/>
              </w:rPr>
              <w:fldChar w:fldCharType="end"/>
            </w:r>
            <w:r>
              <w:rPr>
                <w:noProof/>
              </w:rPr>
              <w:fldChar w:fldCharType="end"/>
            </w:r>
          </w:ins>
        </w:p>
        <w:p w14:paraId="225485FE" w14:textId="47583F3C" w:rsidR="00572375" w:rsidRDefault="009C7F16">
          <w:pPr>
            <w:pStyle w:val="Obsah4"/>
            <w:rPr>
              <w:ins w:id="263" w:author="CKO" w:date="2021-04-20T11:31:00Z"/>
              <w:rFonts w:asciiTheme="minorHAnsi" w:eastAsiaTheme="minorEastAsia" w:hAnsiTheme="minorHAnsi" w:cstheme="minorBidi"/>
              <w:noProof/>
              <w:sz w:val="22"/>
              <w:szCs w:val="22"/>
            </w:rPr>
          </w:pPr>
          <w:ins w:id="264" w:author="CKO" w:date="2021-04-20T11:31:00Z">
            <w:r>
              <w:fldChar w:fldCharType="begin"/>
            </w:r>
            <w:r>
              <w:instrText xml:space="preserve"> HYPERLINK \l "_Toc69394590" </w:instrText>
            </w:r>
            <w:r>
              <w:fldChar w:fldCharType="separate"/>
            </w:r>
            <w:r w:rsidR="00572375" w:rsidRPr="00D432CF">
              <w:rPr>
                <w:rStyle w:val="Hypertextovprepojenie"/>
                <w:rFonts w:eastAsiaTheme="minorHAnsi"/>
                <w:noProof/>
              </w:rPr>
              <w:t>I.16. Inteligentný, udržateľný a inkluzívny rast</w:t>
            </w:r>
            <w:r w:rsidR="00572375">
              <w:rPr>
                <w:noProof/>
                <w:webHidden/>
              </w:rPr>
              <w:tab/>
            </w:r>
            <w:r w:rsidR="00572375">
              <w:rPr>
                <w:noProof/>
                <w:webHidden/>
              </w:rPr>
              <w:fldChar w:fldCharType="begin"/>
            </w:r>
            <w:r w:rsidR="00572375">
              <w:rPr>
                <w:noProof/>
                <w:webHidden/>
              </w:rPr>
              <w:instrText xml:space="preserve"> PAGEREF _Toc69394590 \h </w:instrText>
            </w:r>
          </w:ins>
          <w:r w:rsidR="00572375">
            <w:rPr>
              <w:noProof/>
              <w:webHidden/>
            </w:rPr>
          </w:r>
          <w:ins w:id="265" w:author="CKO" w:date="2021-04-20T11:31:00Z">
            <w:r w:rsidR="00572375">
              <w:rPr>
                <w:noProof/>
                <w:webHidden/>
              </w:rPr>
              <w:fldChar w:fldCharType="separate"/>
            </w:r>
            <w:r w:rsidR="00572375">
              <w:rPr>
                <w:noProof/>
                <w:webHidden/>
              </w:rPr>
              <w:t>72</w:t>
            </w:r>
            <w:r w:rsidR="00572375">
              <w:rPr>
                <w:noProof/>
                <w:webHidden/>
              </w:rPr>
              <w:fldChar w:fldCharType="end"/>
            </w:r>
            <w:r>
              <w:rPr>
                <w:noProof/>
              </w:rPr>
              <w:fldChar w:fldCharType="end"/>
            </w:r>
          </w:ins>
        </w:p>
        <w:p w14:paraId="1FA52084" w14:textId="32BD666E" w:rsidR="00572375" w:rsidRDefault="009C7F16">
          <w:pPr>
            <w:pStyle w:val="Obsah4"/>
            <w:rPr>
              <w:ins w:id="266" w:author="CKO" w:date="2021-04-20T11:31:00Z"/>
              <w:rFonts w:asciiTheme="minorHAnsi" w:eastAsiaTheme="minorEastAsia" w:hAnsiTheme="minorHAnsi" w:cstheme="minorBidi"/>
              <w:noProof/>
              <w:sz w:val="22"/>
              <w:szCs w:val="22"/>
            </w:rPr>
          </w:pPr>
          <w:ins w:id="267" w:author="CKO" w:date="2021-04-20T11:31:00Z">
            <w:r>
              <w:fldChar w:fldCharType="begin"/>
            </w:r>
            <w:r>
              <w:instrText xml:space="preserve"> HYPERLINK \l "_Toc69394591" </w:instrText>
            </w:r>
            <w:r>
              <w:fldChar w:fldCharType="separate"/>
            </w:r>
            <w:r w:rsidR="00572375" w:rsidRPr="00D432CF">
              <w:rPr>
                <w:rStyle w:val="Hypertextovprepojenie"/>
                <w:rFonts w:eastAsiaTheme="minorHAnsi"/>
                <w:noProof/>
              </w:rPr>
              <w:t>I.17. Problémy, ktoré ovplyvňujú výkonnosť programu a prijaté opatrenia vo vzťahu k plneniu výkonnostného rámca</w:t>
            </w:r>
            <w:r w:rsidR="00572375">
              <w:rPr>
                <w:noProof/>
                <w:webHidden/>
              </w:rPr>
              <w:tab/>
            </w:r>
            <w:r w:rsidR="00572375">
              <w:rPr>
                <w:noProof/>
                <w:webHidden/>
              </w:rPr>
              <w:fldChar w:fldCharType="begin"/>
            </w:r>
            <w:r w:rsidR="00572375">
              <w:rPr>
                <w:noProof/>
                <w:webHidden/>
              </w:rPr>
              <w:instrText xml:space="preserve"> PAGEREF _Toc69394591 \h </w:instrText>
            </w:r>
          </w:ins>
          <w:r w:rsidR="00572375">
            <w:rPr>
              <w:noProof/>
              <w:webHidden/>
            </w:rPr>
          </w:r>
          <w:ins w:id="268" w:author="CKO" w:date="2021-04-20T11:31:00Z">
            <w:r w:rsidR="00572375">
              <w:rPr>
                <w:noProof/>
                <w:webHidden/>
              </w:rPr>
              <w:fldChar w:fldCharType="separate"/>
            </w:r>
            <w:r w:rsidR="00572375">
              <w:rPr>
                <w:noProof/>
                <w:webHidden/>
              </w:rPr>
              <w:t>72</w:t>
            </w:r>
            <w:r w:rsidR="00572375">
              <w:rPr>
                <w:noProof/>
                <w:webHidden/>
              </w:rPr>
              <w:fldChar w:fldCharType="end"/>
            </w:r>
            <w:r>
              <w:rPr>
                <w:noProof/>
              </w:rPr>
              <w:fldChar w:fldCharType="end"/>
            </w:r>
          </w:ins>
        </w:p>
        <w:p w14:paraId="1CDD3582" w14:textId="51285705" w:rsidR="00572375" w:rsidRDefault="009C7F16">
          <w:pPr>
            <w:pStyle w:val="Obsah4"/>
            <w:rPr>
              <w:ins w:id="269" w:author="CKO" w:date="2021-04-20T11:31:00Z"/>
              <w:rFonts w:asciiTheme="minorHAnsi" w:eastAsiaTheme="minorEastAsia" w:hAnsiTheme="minorHAnsi" w:cstheme="minorBidi"/>
              <w:noProof/>
              <w:sz w:val="22"/>
              <w:szCs w:val="22"/>
            </w:rPr>
          </w:pPr>
          <w:ins w:id="270" w:author="CKO" w:date="2021-04-20T11:31:00Z">
            <w:r>
              <w:fldChar w:fldCharType="begin"/>
            </w:r>
            <w:r>
              <w:instrText xml:space="preserve"> HYPERLINK \l "_Toc69394592" </w:instrText>
            </w:r>
            <w:r>
              <w:fldChar w:fldCharType="separate"/>
            </w:r>
            <w:r w:rsidR="00572375" w:rsidRPr="00D432CF">
              <w:rPr>
                <w:rStyle w:val="Hypertextovprepojenie"/>
                <w:rFonts w:eastAsiaTheme="minorHAnsi"/>
                <w:noProof/>
              </w:rPr>
              <w:t>I.18. Iniciatíva na podporu zamestnanosti mladých ľudí (článok 19 (4) a (6) nariadenia EP a Rady č. 1304/2013)</w:t>
            </w:r>
            <w:r w:rsidR="00572375">
              <w:rPr>
                <w:noProof/>
                <w:webHidden/>
              </w:rPr>
              <w:tab/>
            </w:r>
            <w:r w:rsidR="00572375">
              <w:rPr>
                <w:noProof/>
                <w:webHidden/>
              </w:rPr>
              <w:fldChar w:fldCharType="begin"/>
            </w:r>
            <w:r w:rsidR="00572375">
              <w:rPr>
                <w:noProof/>
                <w:webHidden/>
              </w:rPr>
              <w:instrText xml:space="preserve"> PAGEREF _Toc69394592 \h </w:instrText>
            </w:r>
          </w:ins>
          <w:r w:rsidR="00572375">
            <w:rPr>
              <w:noProof/>
              <w:webHidden/>
            </w:rPr>
          </w:r>
          <w:ins w:id="271" w:author="CKO" w:date="2021-04-20T11:31:00Z">
            <w:r w:rsidR="00572375">
              <w:rPr>
                <w:noProof/>
                <w:webHidden/>
              </w:rPr>
              <w:fldChar w:fldCharType="separate"/>
            </w:r>
            <w:r w:rsidR="00572375">
              <w:rPr>
                <w:noProof/>
                <w:webHidden/>
              </w:rPr>
              <w:t>73</w:t>
            </w:r>
            <w:r w:rsidR="00572375">
              <w:rPr>
                <w:noProof/>
                <w:webHidden/>
              </w:rPr>
              <w:fldChar w:fldCharType="end"/>
            </w:r>
            <w:r>
              <w:rPr>
                <w:noProof/>
              </w:rPr>
              <w:fldChar w:fldCharType="end"/>
            </w:r>
          </w:ins>
        </w:p>
        <w:p w14:paraId="6D5A6FA0" w14:textId="11849ECF" w:rsidR="00572375" w:rsidRDefault="009C7F16">
          <w:pPr>
            <w:pStyle w:val="Obsah2"/>
            <w:tabs>
              <w:tab w:val="right" w:leader="dot" w:pos="9062"/>
            </w:tabs>
            <w:rPr>
              <w:ins w:id="272" w:author="CKO" w:date="2021-04-20T11:31:00Z"/>
              <w:rFonts w:asciiTheme="minorHAnsi" w:eastAsiaTheme="minorEastAsia" w:hAnsiTheme="minorHAnsi" w:cstheme="minorBidi"/>
              <w:noProof/>
              <w:sz w:val="22"/>
              <w:szCs w:val="22"/>
            </w:rPr>
          </w:pPr>
          <w:ins w:id="273" w:author="CKO" w:date="2021-04-20T11:31:00Z">
            <w:r>
              <w:fldChar w:fldCharType="begin"/>
            </w:r>
            <w:r>
              <w:instrText xml:space="preserve"> HYPERLINK \l "_Toc69394593" </w:instrText>
            </w:r>
            <w:r>
              <w:fldChar w:fldCharType="separate"/>
            </w:r>
            <w:r w:rsidR="00572375" w:rsidRPr="00D432CF">
              <w:rPr>
                <w:rStyle w:val="Hypertextovprepojenie"/>
                <w:rFonts w:eastAsiaTheme="minorHAnsi"/>
                <w:noProof/>
              </w:rPr>
              <w:t>Zoznam príloh</w:t>
            </w:r>
            <w:r w:rsidR="00572375">
              <w:rPr>
                <w:noProof/>
                <w:webHidden/>
              </w:rPr>
              <w:tab/>
            </w:r>
            <w:r w:rsidR="00572375">
              <w:rPr>
                <w:noProof/>
                <w:webHidden/>
              </w:rPr>
              <w:fldChar w:fldCharType="begin"/>
            </w:r>
            <w:r w:rsidR="00572375">
              <w:rPr>
                <w:noProof/>
                <w:webHidden/>
              </w:rPr>
              <w:instrText xml:space="preserve"> PAGEREF _Toc69394593 \h </w:instrText>
            </w:r>
          </w:ins>
          <w:r w:rsidR="00572375">
            <w:rPr>
              <w:noProof/>
              <w:webHidden/>
            </w:rPr>
          </w:r>
          <w:ins w:id="274" w:author="CKO" w:date="2021-04-20T11:31:00Z">
            <w:r w:rsidR="00572375">
              <w:rPr>
                <w:noProof/>
                <w:webHidden/>
              </w:rPr>
              <w:fldChar w:fldCharType="separate"/>
            </w:r>
            <w:r w:rsidR="00572375">
              <w:rPr>
                <w:noProof/>
                <w:webHidden/>
              </w:rPr>
              <w:t>74</w:t>
            </w:r>
            <w:r w:rsidR="00572375">
              <w:rPr>
                <w:noProof/>
                <w:webHidden/>
              </w:rPr>
              <w:fldChar w:fldCharType="end"/>
            </w:r>
            <w:r>
              <w:rPr>
                <w:noProof/>
              </w:rPr>
              <w:fldChar w:fldCharType="end"/>
            </w:r>
          </w:ins>
        </w:p>
        <w:p w14:paraId="41793E31" w14:textId="18D605E2" w:rsidR="00572375" w:rsidRDefault="009C7F16">
          <w:pPr>
            <w:pStyle w:val="Obsah3"/>
            <w:tabs>
              <w:tab w:val="right" w:leader="dot" w:pos="9062"/>
            </w:tabs>
            <w:rPr>
              <w:ins w:id="275" w:author="CKO" w:date="2021-04-20T11:31:00Z"/>
              <w:rFonts w:asciiTheme="minorHAnsi" w:eastAsiaTheme="minorEastAsia" w:hAnsiTheme="minorHAnsi" w:cstheme="minorBidi"/>
              <w:noProof/>
              <w:sz w:val="22"/>
              <w:szCs w:val="22"/>
            </w:rPr>
          </w:pPr>
          <w:ins w:id="276" w:author="CKO" w:date="2021-04-20T11:31:00Z">
            <w:r>
              <w:fldChar w:fldCharType="begin"/>
            </w:r>
            <w:r>
              <w:instrText xml:space="preserve"> HYPERLINK \l "_Toc69394594" </w:instrText>
            </w:r>
            <w:r>
              <w:fldChar w:fldCharType="separate"/>
            </w:r>
            <w:r w:rsidR="00572375" w:rsidRPr="00D432CF">
              <w:rPr>
                <w:rStyle w:val="Hypertextovprepojenie"/>
                <w:noProof/>
              </w:rPr>
              <w:t>Zoznam použitých skratiek</w:t>
            </w:r>
            <w:r w:rsidR="00572375">
              <w:rPr>
                <w:noProof/>
                <w:webHidden/>
              </w:rPr>
              <w:tab/>
            </w:r>
            <w:r w:rsidR="00572375">
              <w:rPr>
                <w:noProof/>
                <w:webHidden/>
              </w:rPr>
              <w:fldChar w:fldCharType="begin"/>
            </w:r>
            <w:r w:rsidR="00572375">
              <w:rPr>
                <w:noProof/>
                <w:webHidden/>
              </w:rPr>
              <w:instrText xml:space="preserve"> PAGEREF _Toc69394594 \h </w:instrText>
            </w:r>
          </w:ins>
          <w:r w:rsidR="00572375">
            <w:rPr>
              <w:noProof/>
              <w:webHidden/>
            </w:rPr>
          </w:r>
          <w:ins w:id="277" w:author="CKO" w:date="2021-04-20T11:31:00Z">
            <w:r w:rsidR="00572375">
              <w:rPr>
                <w:noProof/>
                <w:webHidden/>
              </w:rPr>
              <w:fldChar w:fldCharType="separate"/>
            </w:r>
            <w:r w:rsidR="00572375">
              <w:rPr>
                <w:noProof/>
                <w:webHidden/>
              </w:rPr>
              <w:t>75</w:t>
            </w:r>
            <w:r w:rsidR="00572375">
              <w:rPr>
                <w:noProof/>
                <w:webHidden/>
              </w:rPr>
              <w:fldChar w:fldCharType="end"/>
            </w:r>
            <w:r>
              <w:rPr>
                <w:noProof/>
              </w:rPr>
              <w:fldChar w:fldCharType="end"/>
            </w:r>
          </w:ins>
        </w:p>
        <w:p w14:paraId="6353BB62" w14:textId="66C89AD2" w:rsidR="00572375" w:rsidRDefault="009C7F16">
          <w:pPr>
            <w:pStyle w:val="Obsah4"/>
            <w:rPr>
              <w:ins w:id="278" w:author="CKO" w:date="2021-04-20T11:31:00Z"/>
              <w:rFonts w:asciiTheme="minorHAnsi" w:eastAsiaTheme="minorEastAsia" w:hAnsiTheme="minorHAnsi" w:cstheme="minorBidi"/>
              <w:noProof/>
              <w:sz w:val="22"/>
              <w:szCs w:val="22"/>
            </w:rPr>
          </w:pPr>
          <w:ins w:id="279" w:author="CKO" w:date="2021-04-20T11:31:00Z">
            <w:r>
              <w:fldChar w:fldCharType="begin"/>
            </w:r>
            <w:r>
              <w:instrText xml:space="preserve"> HYPERLINK \l "_Toc69394595" </w:instrText>
            </w:r>
            <w:r>
              <w:fldChar w:fldCharType="separate"/>
            </w:r>
            <w:r w:rsidR="00572375" w:rsidRPr="00D432CF">
              <w:rPr>
                <w:rStyle w:val="Hypertextovprepojenie"/>
                <w:noProof/>
              </w:rPr>
              <w:t>Príloha I Vzor zhrnutia pre občanov</w:t>
            </w:r>
            <w:r w:rsidR="00572375">
              <w:rPr>
                <w:noProof/>
                <w:webHidden/>
              </w:rPr>
              <w:tab/>
            </w:r>
            <w:r w:rsidR="00572375">
              <w:rPr>
                <w:noProof/>
                <w:webHidden/>
              </w:rPr>
              <w:fldChar w:fldCharType="begin"/>
            </w:r>
            <w:r w:rsidR="00572375">
              <w:rPr>
                <w:noProof/>
                <w:webHidden/>
              </w:rPr>
              <w:instrText xml:space="preserve"> PAGEREF _Toc69394595 \h </w:instrText>
            </w:r>
          </w:ins>
          <w:r w:rsidR="00572375">
            <w:rPr>
              <w:noProof/>
              <w:webHidden/>
            </w:rPr>
          </w:r>
          <w:ins w:id="280" w:author="CKO" w:date="2021-04-20T11:31:00Z">
            <w:r w:rsidR="00572375">
              <w:rPr>
                <w:noProof/>
                <w:webHidden/>
              </w:rPr>
              <w:fldChar w:fldCharType="separate"/>
            </w:r>
            <w:r w:rsidR="00572375">
              <w:rPr>
                <w:noProof/>
                <w:webHidden/>
              </w:rPr>
              <w:t>77</w:t>
            </w:r>
            <w:r w:rsidR="00572375">
              <w:rPr>
                <w:noProof/>
                <w:webHidden/>
              </w:rPr>
              <w:fldChar w:fldCharType="end"/>
            </w:r>
            <w:r>
              <w:rPr>
                <w:noProof/>
              </w:rPr>
              <w:fldChar w:fldCharType="end"/>
            </w:r>
          </w:ins>
        </w:p>
        <w:p w14:paraId="1E4899C9" w14:textId="01674518" w:rsidR="00572375" w:rsidRDefault="009C7F16">
          <w:pPr>
            <w:pStyle w:val="Obsah4"/>
            <w:rPr>
              <w:ins w:id="281" w:author="CKO" w:date="2021-04-20T11:31:00Z"/>
              <w:rFonts w:asciiTheme="minorHAnsi" w:eastAsiaTheme="minorEastAsia" w:hAnsiTheme="minorHAnsi" w:cstheme="minorBidi"/>
              <w:noProof/>
              <w:sz w:val="22"/>
              <w:szCs w:val="22"/>
            </w:rPr>
          </w:pPr>
          <w:ins w:id="282" w:author="CKO" w:date="2021-04-20T11:31:00Z">
            <w:r>
              <w:fldChar w:fldCharType="begin"/>
            </w:r>
            <w:r>
              <w:instrText xml:space="preserve"> HYPERLINK \l "_Toc69394596" </w:instrText>
            </w:r>
            <w:r>
              <w:fldChar w:fldCharType="separate"/>
            </w:r>
            <w:r w:rsidR="00572375" w:rsidRPr="00D432CF">
              <w:rPr>
                <w:rStyle w:val="Hypertextovprepojenie"/>
                <w:noProof/>
              </w:rPr>
              <w:t>Príloha II - Kontrolný list RO k vykazovaniu merateľných ukazovateľov vo VS/ZS</w:t>
            </w:r>
            <w:r w:rsidR="00572375">
              <w:rPr>
                <w:noProof/>
                <w:webHidden/>
              </w:rPr>
              <w:tab/>
            </w:r>
            <w:r w:rsidR="00572375">
              <w:rPr>
                <w:noProof/>
                <w:webHidden/>
              </w:rPr>
              <w:fldChar w:fldCharType="begin"/>
            </w:r>
            <w:r w:rsidR="00572375">
              <w:rPr>
                <w:noProof/>
                <w:webHidden/>
              </w:rPr>
              <w:instrText xml:space="preserve"> PAGEREF _Toc69394596 \h </w:instrText>
            </w:r>
          </w:ins>
          <w:r w:rsidR="00572375">
            <w:rPr>
              <w:noProof/>
              <w:webHidden/>
            </w:rPr>
          </w:r>
          <w:ins w:id="283" w:author="CKO" w:date="2021-04-20T11:31:00Z">
            <w:r w:rsidR="00572375">
              <w:rPr>
                <w:noProof/>
                <w:webHidden/>
              </w:rPr>
              <w:fldChar w:fldCharType="separate"/>
            </w:r>
            <w:r w:rsidR="00572375">
              <w:rPr>
                <w:noProof/>
                <w:webHidden/>
              </w:rPr>
              <w:t>78</w:t>
            </w:r>
            <w:r w:rsidR="00572375">
              <w:rPr>
                <w:noProof/>
                <w:webHidden/>
              </w:rPr>
              <w:fldChar w:fldCharType="end"/>
            </w:r>
            <w:r>
              <w:rPr>
                <w:noProof/>
              </w:rPr>
              <w:fldChar w:fldCharType="end"/>
            </w:r>
          </w:ins>
        </w:p>
        <w:p w14:paraId="2F5E327C" w14:textId="2FEBF05B"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294" w:name="_Toc428367937"/>
      <w:bookmarkStart w:id="295" w:name="_Toc528311083"/>
      <w:bookmarkStart w:id="296" w:name="_Toc5610046"/>
      <w:bookmarkStart w:id="297" w:name="_Toc36126842"/>
      <w:bookmarkStart w:id="298" w:name="_Toc69394546"/>
      <w:bookmarkStart w:id="299" w:name="_Toc54694509"/>
      <w:r w:rsidRPr="00AA7D81">
        <w:rPr>
          <w:rFonts w:cs="Times New Roman"/>
        </w:rPr>
        <w:lastRenderedPageBreak/>
        <w:t>Úvod</w:t>
      </w:r>
      <w:bookmarkEnd w:id="30"/>
      <w:bookmarkEnd w:id="29"/>
      <w:bookmarkEnd w:id="294"/>
      <w:bookmarkEnd w:id="295"/>
      <w:bookmarkEnd w:id="296"/>
      <w:bookmarkEnd w:id="297"/>
      <w:bookmarkEnd w:id="298"/>
      <w:bookmarkEnd w:id="299"/>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300" w:name="_Toc404872046"/>
      <w:bookmarkStart w:id="301"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0F689A68" w:rsidR="00C63293" w:rsidRDefault="00F23F1F" w:rsidP="00F75371">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r w:rsidR="004F3AD4">
        <w:rPr>
          <w:lang w:eastAsia="cs-CZ"/>
        </w:rPr>
        <w:t>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r w:rsidR="004F3AD4">
        <w:rPr>
          <w:lang w:eastAsia="cs-CZ"/>
        </w:rPr>
        <w:t>n</w:t>
      </w:r>
      <w:r w:rsidR="00367B8A">
        <w:rPr>
          <w:lang w:eastAsia="cs-CZ"/>
        </w:rPr>
        <w:t>+</w:t>
      </w:r>
      <w:r w:rsidR="009E3DDE" w:rsidRPr="00AA7D81">
        <w:rPr>
          <w:lang w:eastAsia="cs-CZ"/>
        </w:rPr>
        <w:t>1</w:t>
      </w:r>
      <w:r w:rsidR="007062EA">
        <w:rPr>
          <w:lang w:eastAsia="cs-CZ"/>
        </w:rPr>
        <w:t xml:space="preserve">, v prípade programu </w:t>
      </w:r>
      <w:r w:rsidR="00460E15">
        <w:rPr>
          <w:lang w:eastAsia="cs-CZ"/>
        </w:rPr>
        <w:t>spolu</w:t>
      </w:r>
      <w:r w:rsidR="007062EA">
        <w:rPr>
          <w:lang w:eastAsia="cs-CZ"/>
        </w:rPr>
        <w:t>financovaného z EPFRV do 30.</w:t>
      </w:r>
      <w:r w:rsidR="00693791">
        <w:rPr>
          <w:lang w:eastAsia="cs-CZ"/>
        </w:rPr>
        <w:t xml:space="preserve"> </w:t>
      </w:r>
      <w:r w:rsidR="007062EA">
        <w:rPr>
          <w:lang w:eastAsia="cs-CZ"/>
        </w:rPr>
        <w:t xml:space="preserve">júna roku </w:t>
      </w:r>
      <w:r w:rsidR="004F3AD4">
        <w:rPr>
          <w:lang w:eastAsia="cs-CZ"/>
        </w:rPr>
        <w:t>n</w:t>
      </w:r>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w:t>
      </w:r>
      <w:r w:rsidR="00460E15">
        <w:rPr>
          <w:lang w:eastAsia="cs-CZ"/>
        </w:rPr>
        <w:t>spolu</w:t>
      </w:r>
      <w:r w:rsidR="007062EA">
        <w:rPr>
          <w:lang w:eastAsia="cs-CZ"/>
        </w:rPr>
        <w:t>financovaného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xml:space="preserve">, s výnimkou programu </w:t>
      </w:r>
      <w:r w:rsidR="00460E15">
        <w:rPr>
          <w:lang w:eastAsia="cs-CZ"/>
        </w:rPr>
        <w:t>spolu</w:t>
      </w:r>
      <w:r w:rsidR="009B5E06">
        <w:rPr>
          <w:lang w:eastAsia="cs-CZ"/>
        </w:rPr>
        <w:t>financovaného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w:t>
      </w:r>
      <w:r w:rsidR="00460E15">
        <w:rPr>
          <w:lang w:eastAsia="cs-CZ"/>
        </w:rPr>
        <w:t>spolu</w:t>
      </w:r>
      <w:r w:rsidR="005C5FA3">
        <w:rPr>
          <w:lang w:eastAsia="cs-CZ"/>
        </w:rPr>
        <w:t>financovaného z</w:t>
      </w:r>
      <w:r w:rsidR="009D72EB">
        <w:rPr>
          <w:lang w:eastAsia="cs-CZ"/>
        </w:rPr>
        <w:t> </w:t>
      </w:r>
      <w:r w:rsidR="005C5FA3">
        <w:rPr>
          <w:lang w:eastAsia="cs-CZ"/>
        </w:rPr>
        <w:t>ENRF</w:t>
      </w:r>
      <w:r w:rsidR="009D72EB">
        <w:rPr>
          <w:lang w:eastAsia="cs-CZ"/>
        </w:rPr>
        <w:t>,</w:t>
      </w:r>
      <w:r w:rsidR="005C5FA3">
        <w:rPr>
          <w:lang w:eastAsia="cs-CZ"/>
        </w:rPr>
        <w:t xml:space="preserve"> </w:t>
      </w:r>
      <w:r w:rsidR="008E218F">
        <w:rPr>
          <w:lang w:eastAsia="cs-CZ"/>
        </w:rPr>
        <w:t xml:space="preserve">predkladá </w:t>
      </w:r>
      <w:r>
        <w:rPr>
          <w:lang w:eastAsia="cs-CZ"/>
        </w:rPr>
        <w:t>RO</w:t>
      </w:r>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r w:rsidR="009F6850">
        <w:rPr>
          <w:lang w:eastAsia="cs-CZ"/>
        </w:rPr>
        <w:t>EK</w:t>
      </w:r>
      <w:r w:rsidR="005C5FA3">
        <w:rPr>
          <w:lang w:eastAsia="cs-CZ"/>
        </w:rPr>
        <w:t xml:space="preserve"> tento termín predĺžiť do 01.03.). </w:t>
      </w:r>
    </w:p>
    <w:p w14:paraId="14D7F6E6" w14:textId="74B71CBC" w:rsidR="000F0E69" w:rsidRDefault="000F0E69" w:rsidP="000F0E69">
      <w:pPr>
        <w:pStyle w:val="Odsekzoznamu"/>
        <w:numPr>
          <w:ilvl w:val="0"/>
          <w:numId w:val="9"/>
        </w:numPr>
        <w:spacing w:before="120" w:after="120"/>
        <w:ind w:left="425" w:hanging="425"/>
        <w:contextualSpacing w:val="0"/>
        <w:jc w:val="both"/>
        <w:rPr>
          <w:lang w:eastAsia="cs-CZ"/>
        </w:rPr>
      </w:pPr>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p>
    <w:p w14:paraId="2B4666B1" w14:textId="628D2FD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r w:rsidR="00460E15">
        <w:rPr>
          <w:lang w:eastAsia="cs-CZ"/>
        </w:rPr>
        <w:t>spolu</w:t>
      </w:r>
      <w:r>
        <w:rPr>
          <w:lang w:eastAsia="cs-CZ"/>
        </w:rPr>
        <w:t>financovaný z</w:t>
      </w:r>
      <w:r w:rsidR="007062EA">
        <w:rPr>
          <w:lang w:eastAsia="cs-CZ"/>
        </w:rPr>
        <w:t> </w:t>
      </w:r>
      <w:r>
        <w:rPr>
          <w:lang w:eastAsia="cs-CZ"/>
        </w:rPr>
        <w:t>EPFRV</w:t>
      </w:r>
      <w:r w:rsidR="007062EA">
        <w:rPr>
          <w:lang w:eastAsia="cs-CZ"/>
        </w:rPr>
        <w:t xml:space="preserve"> a program </w:t>
      </w:r>
      <w:r w:rsidR="00460E15">
        <w:rPr>
          <w:lang w:eastAsia="cs-CZ"/>
        </w:rPr>
        <w:t>spolu</w:t>
      </w:r>
      <w:r w:rsidR="007062EA">
        <w:rPr>
          <w:lang w:eastAsia="cs-CZ"/>
        </w:rPr>
        <w:t>financovaný z ENRF</w:t>
      </w:r>
      <w:r>
        <w:rPr>
          <w:lang w:eastAsia="cs-CZ"/>
        </w:rPr>
        <w:t>.</w:t>
      </w:r>
      <w:r w:rsidR="00E05691">
        <w:rPr>
          <w:lang w:eastAsia="cs-CZ"/>
        </w:rPr>
        <w:t xml:space="preserve"> V prípade programov </w:t>
      </w:r>
      <w:r w:rsidR="00460E15">
        <w:rPr>
          <w:lang w:eastAsia="cs-CZ"/>
        </w:rPr>
        <w:t>spolu</w:t>
      </w:r>
      <w:r w:rsidR="00E05691">
        <w:rPr>
          <w:lang w:eastAsia="cs-CZ"/>
        </w:rPr>
        <w:t xml:space="preserve">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proofErr w:type="spellStart"/>
      <w:r w:rsidR="00E05691">
        <w:rPr>
          <w:lang w:eastAsia="cs-CZ"/>
        </w:rPr>
        <w:t>Working</w:t>
      </w:r>
      <w:proofErr w:type="spellEnd"/>
      <w:r w:rsidR="00E05691">
        <w:rPr>
          <w:lang w:eastAsia="cs-CZ"/>
        </w:rPr>
        <w:t xml:space="preserve"> </w:t>
      </w:r>
      <w:proofErr w:type="spellStart"/>
      <w:r w:rsidR="00E05691">
        <w:rPr>
          <w:lang w:eastAsia="cs-CZ"/>
        </w:rPr>
        <w:t>documents</w:t>
      </w:r>
      <w:proofErr w:type="spellEnd"/>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w:t>
      </w:r>
      <w:r w:rsidR="00460E15">
        <w:rPr>
          <w:lang w:eastAsia="cs-CZ"/>
        </w:rPr>
        <w:t>spolu</w:t>
      </w:r>
      <w:r w:rsidR="00B62D5A">
        <w:rPr>
          <w:lang w:eastAsia="cs-CZ"/>
        </w:rPr>
        <w:t xml:space="preserve">financovaných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3AF8452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r w:rsidR="004A4885">
        <w:rPr>
          <w:lang w:eastAsia="cs-CZ"/>
        </w:rPr>
        <w:t>P</w:t>
      </w:r>
      <w:r w:rsidR="00981C7D" w:rsidRPr="00981C7D">
        <w:rPr>
          <w:lang w:eastAsia="cs-CZ"/>
        </w:rPr>
        <w:t>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61819393"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lastRenderedPageBreak/>
        <w:t xml:space="preserve">Na </w:t>
      </w:r>
      <w:r w:rsidR="004A4885">
        <w:rPr>
          <w:lang w:eastAsia="cs-CZ"/>
        </w:rPr>
        <w:t>P</w:t>
      </w:r>
      <w:r>
        <w:rPr>
          <w:lang w:eastAsia="cs-CZ"/>
        </w:rPr>
        <w:t xml:space="preserve">rogram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52ED9A2A"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 xml:space="preserve">v závislosti </w:t>
      </w:r>
      <w:del w:id="302" w:author="CKO" w:date="2021-04-20T11:31:00Z">
        <w:r w:rsidR="007D35A6">
          <w:rPr>
            <w:lang w:eastAsia="cs-CZ"/>
          </w:rPr>
          <w:delText>na</w:delText>
        </w:r>
      </w:del>
      <w:ins w:id="303" w:author="CKO" w:date="2021-04-20T11:31:00Z">
        <w:r w:rsidR="00F76A14">
          <w:rPr>
            <w:lang w:eastAsia="cs-CZ"/>
          </w:rPr>
          <w:t>od</w:t>
        </w:r>
      </w:ins>
      <w:r w:rsidR="007D35A6">
        <w:rPr>
          <w:lang w:eastAsia="cs-CZ"/>
        </w:rPr>
        <w:t xml:space="preserve"> rok</w:t>
      </w:r>
      <w:r w:rsidR="00F76A14">
        <w:rPr>
          <w:lang w:eastAsia="cs-CZ"/>
        </w:rPr>
        <w:t>u</w:t>
      </w:r>
      <w:r w:rsidR="007D35A6">
        <w:rPr>
          <w:lang w:eastAsia="cs-CZ"/>
        </w:rPr>
        <w:t>,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AA7D81"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jeho webovom sídle </w:t>
      </w:r>
      <w:r w:rsidR="00CD1CE4">
        <w:t>a to bezodkladne po jej schválení</w:t>
      </w:r>
      <w:r w:rsidR="0056011B">
        <w:t xml:space="preserve"> v systéme SFC2014 zo strany EK. </w:t>
      </w:r>
      <w:r>
        <w:t xml:space="preserve"> </w:t>
      </w:r>
    </w:p>
    <w:p w14:paraId="006B4340" w14:textId="77777777" w:rsidR="00DB3606" w:rsidRDefault="00F23F1F" w:rsidP="00F75371">
      <w:pPr>
        <w:pStyle w:val="Odsekzoznamu"/>
        <w:numPr>
          <w:ilvl w:val="0"/>
          <w:numId w:val="9"/>
        </w:numPr>
        <w:spacing w:before="120" w:after="120"/>
        <w:ind w:left="425" w:hanging="425"/>
        <w:contextualSpacing w:val="0"/>
        <w:jc w:val="both"/>
      </w:pPr>
      <w:r>
        <w:t>RO</w:t>
      </w:r>
      <w:r w:rsidR="009E3DDE" w:rsidRPr="00AA7D81">
        <w:t xml:space="preserve"> sú povinné zohľadniť ustanovenia tohto metodického pokynu vo svojich manuáloch procedúr v termíne do 30</w:t>
      </w:r>
      <w:r w:rsidR="00E23E91">
        <w:t xml:space="preserve"> pracovných</w:t>
      </w:r>
      <w:r w:rsidR="009E3DDE" w:rsidRPr="00AA7D81">
        <w:t xml:space="preserve"> dní od vydania tohto metodického pokynu</w:t>
      </w:r>
      <w:r w:rsidR="00C12973">
        <w:t>, vrátane jeho aktualizovaných verzií</w:t>
      </w:r>
      <w:r w:rsidR="009E3DDE" w:rsidRPr="00AA7D81">
        <w:t xml:space="preserve">. </w:t>
      </w:r>
    </w:p>
    <w:p w14:paraId="314B8DFF" w14:textId="0040317A" w:rsidR="00C63293" w:rsidRDefault="00DB3606" w:rsidP="00BD18BF">
      <w:pPr>
        <w:pStyle w:val="Odsekzoznamu"/>
        <w:numPr>
          <w:ilvl w:val="0"/>
          <w:numId w:val="9"/>
        </w:numPr>
        <w:spacing w:before="120" w:after="120"/>
        <w:ind w:left="425" w:hanging="425"/>
        <w:contextualSpacing w:val="0"/>
        <w:jc w:val="both"/>
      </w:pPr>
      <w:r>
        <w:t xml:space="preserve">RO sú rovnako povinné zohľadniť </w:t>
      </w:r>
      <w:del w:id="304" w:author="CKO" w:date="2021-04-20T11:31:00Z">
        <w:r w:rsidR="00624F9A">
          <w:delText>vo</w:delText>
        </w:r>
      </w:del>
      <w:ins w:id="305" w:author="CKO" w:date="2021-04-20T11:31:00Z">
        <w:r w:rsidR="00B0099F">
          <w:t>pri príprave</w:t>
        </w:r>
      </w:ins>
      <w:r w:rsidR="00624F9A">
        <w:t xml:space="preserve"> VS/ZS </w:t>
      </w:r>
      <w:r>
        <w:t>všetky ustanovenia tohto metodického pokynu</w:t>
      </w:r>
      <w:r w:rsidR="00624F9A">
        <w:t xml:space="preserve">, ktoré </w:t>
      </w:r>
      <w:r w:rsidR="00BD18BF">
        <w:t>nadobudli účinnosť najneskôr v deň, ktorý predchádza dňu</w:t>
      </w:r>
      <w:r w:rsidR="006F4504">
        <w:t xml:space="preserve"> schválenia</w:t>
      </w:r>
      <w:r w:rsidR="00BD18BF">
        <w:t xml:space="preserve"> </w:t>
      </w:r>
      <w:r w:rsidR="00624F9A">
        <w:t>VS/ZS</w:t>
      </w:r>
      <w:r w:rsidR="006F4504">
        <w:t xml:space="preserve"> </w:t>
      </w:r>
      <w:r w:rsidR="00BD18BF">
        <w:t>MV</w:t>
      </w:r>
      <w:r w:rsidR="00624F9A">
        <w:t xml:space="preserve">. </w:t>
      </w:r>
    </w:p>
    <w:p w14:paraId="40340606" w14:textId="5B3E4F58" w:rsidR="0083783A" w:rsidRDefault="00B0099F" w:rsidP="0083783A">
      <w:pPr>
        <w:pStyle w:val="Odsekzoznamu"/>
        <w:numPr>
          <w:ilvl w:val="0"/>
          <w:numId w:val="9"/>
        </w:numPr>
        <w:spacing w:before="120" w:after="120"/>
        <w:ind w:left="425" w:hanging="425"/>
        <w:contextualSpacing w:val="0"/>
        <w:jc w:val="both"/>
        <w:rPr>
          <w:ins w:id="306" w:author="CKO" w:date="2021-04-20T11:31:00Z"/>
        </w:rPr>
      </w:pPr>
      <w:ins w:id="307" w:author="CKO" w:date="2021-04-20T11:31:00Z">
        <w:r>
          <w:t xml:space="preserve">V prípade ak </w:t>
        </w:r>
        <w:r w:rsidR="0089467C">
          <w:t xml:space="preserve">akékoľvek ustanovenie tohto MP nie je v súlade s jemu nadradenou dokumentáciou (Systémom riadenia EŚIF, </w:t>
        </w:r>
        <w:r w:rsidR="00F76A14">
          <w:t>všeobecne záväznými právnymi predpismi</w:t>
        </w:r>
        <w:r w:rsidR="0089467C">
          <w:t xml:space="preserve"> SR, právne záväznými aktami EÚ, metodickou dokumentáciou vydávanou na úrovni EK a pod.), RO sa riadi touto nadradenou dokumentáciou. </w:t>
        </w:r>
      </w:ins>
    </w:p>
    <w:p w14:paraId="3F6DC835" w14:textId="2876681A" w:rsidR="0083783A" w:rsidRDefault="00744ECC" w:rsidP="0083783A">
      <w:pPr>
        <w:pStyle w:val="Odsekzoznamu"/>
        <w:numPr>
          <w:ilvl w:val="0"/>
          <w:numId w:val="9"/>
        </w:numPr>
        <w:spacing w:before="120" w:after="120"/>
        <w:ind w:left="425" w:hanging="425"/>
        <w:contextualSpacing w:val="0"/>
        <w:jc w:val="both"/>
        <w:rPr>
          <w:ins w:id="308" w:author="CKO" w:date="2021-04-20T11:31:00Z"/>
        </w:rPr>
      </w:pPr>
      <w:ins w:id="309" w:author="CKO" w:date="2021-04-20T11:31:00Z">
        <w:r>
          <w:t xml:space="preserve">Aktualizácia </w:t>
        </w:r>
        <w:r w:rsidR="0089467C">
          <w:t xml:space="preserve">tohto MP </w:t>
        </w:r>
        <w:r>
          <w:t xml:space="preserve">na verziu 7 </w:t>
        </w:r>
        <w:r w:rsidR="0089467C">
          <w:t xml:space="preserve">bola realizovaná za účelom zapracovania </w:t>
        </w:r>
        <w:r w:rsidR="0083783A">
          <w:t>odporúčaní vl</w:t>
        </w:r>
        <w:r w:rsidR="0089467C">
          <w:t xml:space="preserve">ádneho auditu č. A923 a za účelom </w:t>
        </w:r>
        <w:r w:rsidR="0083783A">
          <w:t xml:space="preserve">zosúladenia </w:t>
        </w:r>
        <w:r w:rsidR="00CE7B4F">
          <w:t xml:space="preserve"> MP </w:t>
        </w:r>
        <w:r w:rsidR="0083783A">
          <w:t>s prijatým Nariadením EP a Rady (EÚ) 2020/2221 z 23. decembra 2020, ktorým sa mení nariadenie (EÚ) č. 1303/2013, pokiaľ ide o dodatočné zdroje a vykonávacie opatrenia na poskytovanie pomoci na podporu obnovy po kríze spojenej s pandémiou COVID-19 vrátane jej sociálnych dôsledkov a na prípravu zeleného, digitálneho a odolného oživenia hospodárstva (REACT-EU)</w:t>
        </w:r>
        <w:r w:rsidR="008207C3">
          <w:t xml:space="preserve">, </w:t>
        </w:r>
        <w:r w:rsidR="00203931">
          <w:t>Vykonávacím nariadením Komisie EÚ (2021/436), ktorým sa mení vykonávacie nariadenie (EÚ) 2015/207, pokiaľ ide o zmeny vzoru správ o implementácii pre cieľ Investovanie do rastu a</w:t>
        </w:r>
        <w:r w:rsidR="008207C3">
          <w:t> </w:t>
        </w:r>
        <w:r w:rsidR="00203931">
          <w:t>zamestnanosti</w:t>
        </w:r>
        <w:r w:rsidR="008207C3">
          <w:t xml:space="preserve"> a Vykonávacím nariadením EÚ (2021/437), ktorým sa mení vykonávacie nariadenie EÚ č. 1011/2014, pokiaľ ide o zmeny vzoru na prenos </w:t>
        </w:r>
        <w:r w:rsidR="008207C3">
          <w:lastRenderedPageBreak/>
          <w:t>finančných údajov, vzoru žiadosti o platbu vrátane dodatočných informácií týkajúcich sa finančných nástrojov a vzoru účtov</w:t>
        </w:r>
        <w:r w:rsidR="008F28B3">
          <w:t>.</w:t>
        </w:r>
      </w:ins>
    </w:p>
    <w:p w14:paraId="16C14C19" w14:textId="77777777" w:rsidR="008F28B3" w:rsidRDefault="008F28B3" w:rsidP="00F75371">
      <w:pPr>
        <w:pStyle w:val="MPCKO2"/>
        <w:rPr>
          <w:ins w:id="310" w:author="CKO" w:date="2021-04-20T11:31:00Z"/>
        </w:rPr>
      </w:pPr>
      <w:bookmarkStart w:id="311" w:name="_Toc428367938"/>
      <w:bookmarkStart w:id="312" w:name="_Toc528311084"/>
      <w:bookmarkStart w:id="313" w:name="_Toc5610047"/>
      <w:bookmarkStart w:id="314" w:name="_Toc36126843"/>
    </w:p>
    <w:p w14:paraId="3A933818" w14:textId="48A255C5" w:rsidR="00C63293" w:rsidRPr="00F41510" w:rsidRDefault="00C63293" w:rsidP="00F75371">
      <w:pPr>
        <w:pStyle w:val="MPCKO2"/>
      </w:pPr>
      <w:bookmarkStart w:id="315" w:name="_Toc69394547"/>
      <w:bookmarkStart w:id="316" w:name="_Toc54694510"/>
      <w:r w:rsidRPr="00F41510">
        <w:t>Východiská prípravy výročnej a záverečne</w:t>
      </w:r>
      <w:r w:rsidR="001F1C91" w:rsidRPr="00F41510">
        <w:t>j správy</w:t>
      </w:r>
      <w:bookmarkEnd w:id="311"/>
      <w:bookmarkEnd w:id="312"/>
      <w:bookmarkEnd w:id="313"/>
      <w:bookmarkEnd w:id="314"/>
      <w:bookmarkEnd w:id="315"/>
      <w:bookmarkEnd w:id="316"/>
    </w:p>
    <w:p w14:paraId="3CDBBCFF" w14:textId="4C29CF90"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ins w:id="317" w:author="CKO" w:date="2021-04-20T11:31:00Z">
        <w:r w:rsidR="008F28B3">
          <w:rPr>
            <w:lang w:eastAsia="cs-CZ"/>
          </w:rPr>
          <w:t xml:space="preserve"> v znení neskorších zmien, opráv a doplnení</w:t>
        </w:r>
      </w:ins>
      <w:r w:rsidRPr="00AA7D81">
        <w:rPr>
          <w:lang w:eastAsia="cs-CZ"/>
        </w:rPr>
        <w:t>, najmä články 19,21,22, 46, 50, 111, 112;</w:t>
      </w:r>
      <w:r w:rsidR="00601E71">
        <w:rPr>
          <w:lang w:eastAsia="cs-CZ"/>
        </w:rPr>
        <w:t xml:space="preserve"> </w:t>
      </w:r>
    </w:p>
    <w:p w14:paraId="51AEDA59" w14:textId="11E55FCF" w:rsidR="00601E71" w:rsidRDefault="00601E71" w:rsidP="00F75371">
      <w:pPr>
        <w:numPr>
          <w:ilvl w:val="0"/>
          <w:numId w:val="3"/>
        </w:numPr>
        <w:tabs>
          <w:tab w:val="clear" w:pos="720"/>
          <w:tab w:val="num" w:pos="426"/>
        </w:tabs>
        <w:spacing w:before="120" w:after="120"/>
        <w:ind w:left="425" w:hanging="425"/>
        <w:jc w:val="both"/>
        <w:rPr>
          <w:lang w:eastAsia="cs-CZ"/>
        </w:rPr>
      </w:pPr>
      <w:r w:rsidRPr="00D124D7">
        <w:t xml:space="preserve">Nariadenie Európskeho parlamentu a Rady (EÚ, </w:t>
      </w:r>
      <w:proofErr w:type="spellStart"/>
      <w:r w:rsidRPr="00D124D7">
        <w:t>Euratom</w:t>
      </w:r>
      <w:proofErr w:type="spellEnd"/>
      <w:r w:rsidRPr="00D124D7">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D124D7">
        <w:t>Euratom</w:t>
      </w:r>
      <w:proofErr w:type="spellEnd"/>
      <w:r w:rsidRPr="00D124D7">
        <w:t>) č. 966/2012</w:t>
      </w:r>
      <w:ins w:id="318" w:author="CKO" w:date="2021-04-20T11:31:00Z">
        <w:r w:rsidR="008F28B3">
          <w:t xml:space="preserve"> </w:t>
        </w:r>
        <w:r w:rsidR="008F28B3">
          <w:rPr>
            <w:lang w:eastAsia="cs-CZ"/>
          </w:rPr>
          <w:t>v znení neskorších zmien, opráv a doplnení</w:t>
        </w:r>
      </w:ins>
      <w:r>
        <w:t>;</w:t>
      </w:r>
    </w:p>
    <w:p w14:paraId="39B6BE3B" w14:textId="77777777" w:rsidR="000F0E69" w:rsidRPr="00AA7D81" w:rsidRDefault="000F0E69" w:rsidP="00F75371">
      <w:pPr>
        <w:numPr>
          <w:ilvl w:val="0"/>
          <w:numId w:val="3"/>
        </w:numPr>
        <w:tabs>
          <w:tab w:val="clear" w:pos="720"/>
          <w:tab w:val="num" w:pos="426"/>
        </w:tabs>
        <w:spacing w:before="120" w:after="120"/>
        <w:ind w:left="425" w:hanging="425"/>
        <w:jc w:val="both"/>
        <w:rPr>
          <w:del w:id="319" w:author="CKO" w:date="2021-04-20T11:31:00Z"/>
          <w:lang w:eastAsia="cs-CZ"/>
        </w:rPr>
      </w:pPr>
      <w:del w:id="320" w:author="CKO" w:date="2021-04-20T11:31:00Z">
        <w:r w:rsidRPr="000F0E69">
          <w:delText>N</w:delText>
        </w:r>
        <w:r>
          <w:delText>ariadenie E</w:delText>
        </w:r>
        <w:r w:rsidR="004A4885">
          <w:delText>urópskeho parlamentu</w:delText>
        </w:r>
        <w:r>
          <w:delText xml:space="preserve"> a Rady </w:delText>
        </w:r>
        <w:r w:rsidRPr="000F0E69">
          <w:delText xml:space="preserve">(EÚ) 2020/558 z 23. apríla 2020, ktorým sa menia nariadenia (EÚ) č. 1301/2013 a (EÚ) č. 1303/2013, pokiaľ ide o špecifické opatrenia na zabezpečenie mimoriadnej </w:delText>
        </w:r>
        <w:r>
          <w:delText>f</w:delText>
        </w:r>
        <w:r w:rsidRPr="000F0E69">
          <w:delText>lexibility pri využívaní európskych štrukturálnych a investičných fondov v reakcii na výskyt ochorenia COVID-19</w:delText>
        </w:r>
        <w:r>
          <w:delText>;</w:delText>
        </w:r>
      </w:del>
    </w:p>
    <w:p w14:paraId="54EE5907" w14:textId="32ACBE05"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r w:rsidR="005F210E">
        <w:rPr>
          <w:lang w:eastAsia="cs-CZ"/>
        </w:rPr>
        <w:t xml:space="preserve"> (ďalej len „nariadenie EP a Rady (EÚ) č. 1299/2013</w:t>
      </w:r>
      <w:del w:id="321" w:author="CKO" w:date="2021-04-20T11:31:00Z">
        <w:r w:rsidR="005F210E">
          <w:rPr>
            <w:lang w:eastAsia="cs-CZ"/>
          </w:rPr>
          <w:delText>“)</w:delText>
        </w:r>
        <w:r w:rsidRPr="00AA7D81">
          <w:rPr>
            <w:lang w:eastAsia="cs-CZ"/>
          </w:rPr>
          <w:delText>;</w:delText>
        </w:r>
      </w:del>
      <w:ins w:id="322" w:author="CKO" w:date="2021-04-20T11:31:00Z">
        <w:r w:rsidR="005F210E">
          <w:rPr>
            <w:lang w:eastAsia="cs-CZ"/>
          </w:rPr>
          <w:t>“)</w:t>
        </w:r>
        <w:r w:rsidR="008F28B3">
          <w:rPr>
            <w:lang w:eastAsia="cs-CZ"/>
          </w:rPr>
          <w:t xml:space="preserve"> v znení neskorších zmien, opráv a doplnení</w:t>
        </w:r>
        <w:r w:rsidRPr="00AA7D81">
          <w:rPr>
            <w:lang w:eastAsia="cs-CZ"/>
          </w:rPr>
          <w:t>;</w:t>
        </w:r>
      </w:ins>
    </w:p>
    <w:p w14:paraId="56DA4BF1" w14:textId="57DA0720"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ins w:id="323" w:author="CKO" w:date="2021-04-20T11:31:00Z">
        <w:r w:rsidR="008F28B3">
          <w:rPr>
            <w:lang w:eastAsia="cs-CZ"/>
          </w:rPr>
          <w:t xml:space="preserve"> v znení neskorších zmien, opráv a doplnení</w:t>
        </w:r>
      </w:ins>
      <w:r w:rsidRPr="00AA7D81">
        <w:rPr>
          <w:lang w:eastAsia="cs-CZ"/>
        </w:rPr>
        <w:t>;</w:t>
      </w:r>
    </w:p>
    <w:p w14:paraId="0FA033B2" w14:textId="50DE35CE"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ins w:id="324" w:author="CKO" w:date="2021-04-20T11:31:00Z">
        <w:r w:rsidR="008F28B3">
          <w:rPr>
            <w:lang w:eastAsia="cs-CZ"/>
          </w:rPr>
          <w:t xml:space="preserve"> v znení neskorších zmien, opráv a doplnení</w:t>
        </w:r>
      </w:ins>
      <w:r w:rsidRPr="00AA7D81">
        <w:rPr>
          <w:lang w:eastAsia="cs-CZ"/>
        </w:rPr>
        <w:t>;</w:t>
      </w:r>
    </w:p>
    <w:p w14:paraId="0FEBF0A9" w14:textId="26DDD51A"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ins w:id="325" w:author="CKO" w:date="2021-04-20T11:31:00Z">
        <w:r w:rsidR="008F28B3">
          <w:rPr>
            <w:lang w:eastAsia="cs-CZ"/>
          </w:rPr>
          <w:t xml:space="preserve"> v znení neskorších zmien, opráv a doplnení</w:t>
        </w:r>
      </w:ins>
      <w:r w:rsidRPr="00AA7D81">
        <w:rPr>
          <w:lang w:eastAsia="cs-CZ"/>
        </w:rPr>
        <w:t>;</w:t>
      </w:r>
    </w:p>
    <w:p w14:paraId="2A3656F4" w14:textId="28028CDA"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del w:id="326" w:author="CKO" w:date="2021-04-20T11:31:00Z">
        <w:r w:rsidR="00B17326">
          <w:rPr>
            <w:lang w:eastAsia="cs-CZ"/>
          </w:rPr>
          <w:delText>“)</w:delText>
        </w:r>
        <w:r w:rsidR="008B31FF">
          <w:rPr>
            <w:lang w:eastAsia="cs-CZ"/>
          </w:rPr>
          <w:delText>;</w:delText>
        </w:r>
      </w:del>
      <w:ins w:id="327" w:author="CKO" w:date="2021-04-20T11:31:00Z">
        <w:r w:rsidR="00B17326">
          <w:rPr>
            <w:lang w:eastAsia="cs-CZ"/>
          </w:rPr>
          <w:t>“)</w:t>
        </w:r>
        <w:r w:rsidR="008F28B3">
          <w:rPr>
            <w:lang w:eastAsia="cs-CZ"/>
          </w:rPr>
          <w:t xml:space="preserve"> v znení neskorších zmien, opráv a doplnení</w:t>
        </w:r>
        <w:r w:rsidR="008B31FF">
          <w:rPr>
            <w:lang w:eastAsia="cs-CZ"/>
          </w:rPr>
          <w:t>;</w:t>
        </w:r>
      </w:ins>
    </w:p>
    <w:bookmarkStart w:id="328" w:name="http://eur-lex.europa.eu/legal-content/A"/>
    <w:p w14:paraId="04E2422B" w14:textId="77777777" w:rsidR="007031F5" w:rsidRDefault="007D6877" w:rsidP="007D6877">
      <w:pPr>
        <w:numPr>
          <w:ilvl w:val="0"/>
          <w:numId w:val="3"/>
        </w:numPr>
        <w:tabs>
          <w:tab w:val="clear" w:pos="720"/>
          <w:tab w:val="num" w:pos="426"/>
        </w:tabs>
        <w:spacing w:before="120" w:after="120"/>
        <w:ind w:left="425" w:hanging="425"/>
        <w:jc w:val="both"/>
        <w:rPr>
          <w:del w:id="329" w:author="CKO" w:date="2021-04-20T11:31:00Z"/>
          <w:lang w:eastAsia="cs-CZ"/>
        </w:rPr>
      </w:pPr>
      <w:del w:id="330" w:author="CKO" w:date="2021-04-20T11:31:00Z">
        <w:r w:rsidRPr="007D6877">
          <w:rPr>
            <w:lang w:eastAsia="cs-CZ"/>
          </w:rPr>
          <w:lastRenderedPageBreak/>
          <w:fldChar w:fldCharType="begin"/>
        </w:r>
        <w:r w:rsidRPr="007D6877">
          <w:rPr>
            <w:lang w:eastAsia="cs-CZ"/>
          </w:rPr>
          <w:delInstrText xml:space="preserve"> HYPERLINK "http://eur-lex.europa.eu/legal-content/AUTO/?uri=CELEX:32018R0277&amp;qid=1520258626910&amp;rid=3" </w:delInstrText>
        </w:r>
        <w:r w:rsidRPr="007D6877">
          <w:rPr>
            <w:lang w:eastAsia="cs-CZ"/>
          </w:rPr>
          <w:fldChar w:fldCharType="separate"/>
        </w:r>
        <w:r w:rsidRPr="007D6877">
          <w:rPr>
            <w:lang w:eastAsia="cs-CZ"/>
          </w:rPr>
          <w:delText>Vykonávacie nariadenie Komisie (EÚ) 2018/277 z 23. februára 2018, ktorým sa mení vykonávacie nariadenie (EÚ) 2015/207 v súvislosti so zmenami, pokiaľ ide o vzor správ o vykonávaní cieľa Investovanie do rastu a zamestnanosti a vzor správ o vykonávaní cieľa Európska územná spolupráca, ako aj vzor správy o pokroku a vzor výročnej kontrolnej správy, a ktorým sa opravuje uvedené nariadenie, pokiaľ ide o vzor správ o vykonávaní cieľa Investovanie do rastu a zamestnanosti a vzor výročnej kontrolnej správy</w:delText>
        </w:r>
        <w:r w:rsidRPr="007D6877">
          <w:rPr>
            <w:lang w:eastAsia="cs-CZ"/>
          </w:rPr>
          <w:fldChar w:fldCharType="end"/>
        </w:r>
        <w:bookmarkEnd w:id="328"/>
        <w:r>
          <w:rPr>
            <w:lang w:eastAsia="cs-CZ"/>
          </w:rPr>
          <w:delText>;</w:delText>
        </w:r>
      </w:del>
    </w:p>
    <w:p w14:paraId="77111D38" w14:textId="77777777" w:rsidR="00406C55" w:rsidRPr="00406C55" w:rsidRDefault="00406C55" w:rsidP="00406C55">
      <w:pPr>
        <w:numPr>
          <w:ilvl w:val="0"/>
          <w:numId w:val="3"/>
        </w:numPr>
        <w:tabs>
          <w:tab w:val="clear" w:pos="720"/>
          <w:tab w:val="num" w:pos="426"/>
        </w:tabs>
        <w:spacing w:before="120" w:after="120"/>
        <w:ind w:left="425" w:hanging="425"/>
        <w:jc w:val="both"/>
        <w:rPr>
          <w:del w:id="331" w:author="CKO" w:date="2021-04-20T11:31:00Z"/>
          <w:lang w:eastAsia="cs-CZ"/>
        </w:rPr>
      </w:pPr>
      <w:del w:id="332" w:author="CKO" w:date="2021-04-20T11:31:00Z">
        <w:r>
          <w:rPr>
            <w:lang w:eastAsia="cs-CZ"/>
          </w:rPr>
          <w:delText>Vykonávacie nariadenie Komisie</w:delText>
        </w:r>
        <w:r w:rsidRPr="00406C55">
          <w:rPr>
            <w:lang w:eastAsia="cs-CZ"/>
          </w:rPr>
          <w:delText xml:space="preserve"> (EÚ) 2019/256 z 13. februára 2019, ktorým sa mení vykonávacie nariadenie (EÚ) 2015/207, pokiaľ ide o zmeny formátov na predkladanie informácií o veľkom projekte, vzoru spoločného akčného plánu, vzoru správ o vykonávaní cieľa Investovanie do rastu a zamestnanosti a vzoru správ o vykonávaní cieľa Európska územná spolupráca a ktorým sa opravuje uvedené nariadenie, pokiaľ ide o údaje na účely preskúmania výkonnosti a výkonnostného rámca</w:delText>
        </w:r>
        <w:r>
          <w:rPr>
            <w:lang w:eastAsia="cs-CZ"/>
          </w:rPr>
          <w:delText>;</w:delText>
        </w:r>
      </w:del>
    </w:p>
    <w:p w14:paraId="3AA92E61" w14:textId="7062F444"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ins w:id="333" w:author="CKO" w:date="2021-04-20T11:31:00Z">
        <w:r w:rsidR="008F28B3">
          <w:rPr>
            <w:lang w:eastAsia="cs-CZ"/>
          </w:rPr>
          <w:t xml:space="preserve"> v znení neskorších zmien, opráv a doplnení</w:t>
        </w:r>
      </w:ins>
      <w:r w:rsidR="00616686">
        <w:rPr>
          <w:lang w:eastAsia="cs-CZ"/>
        </w:rPr>
        <w:t>;</w:t>
      </w:r>
    </w:p>
    <w:p w14:paraId="669AF6FC" w14:textId="77777777" w:rsidR="00A8486E" w:rsidRPr="00A8486E" w:rsidRDefault="00A8486E" w:rsidP="00A8486E">
      <w:pPr>
        <w:numPr>
          <w:ilvl w:val="0"/>
          <w:numId w:val="3"/>
        </w:numPr>
        <w:tabs>
          <w:tab w:val="clear" w:pos="720"/>
          <w:tab w:val="num" w:pos="426"/>
        </w:tabs>
        <w:spacing w:before="120" w:after="120"/>
        <w:ind w:left="425" w:hanging="425"/>
        <w:jc w:val="both"/>
        <w:rPr>
          <w:del w:id="334" w:author="CKO" w:date="2021-04-20T11:31:00Z"/>
          <w:lang w:eastAsia="cs-CZ"/>
        </w:rPr>
      </w:pPr>
      <w:del w:id="335" w:author="CKO" w:date="2021-04-20T11:31:00Z">
        <w:r>
          <w:rPr>
            <w:lang w:eastAsia="cs-CZ"/>
          </w:rPr>
          <w:delText>Vykonávacie nariadenie Komisie</w:delText>
        </w:r>
        <w:r w:rsidRPr="00A8486E">
          <w:rPr>
            <w:lang w:eastAsia="cs-CZ"/>
          </w:rPr>
          <w:delText xml:space="preserve"> (EÚ) 2018/276 z 23. februára 2018, ktorým sa mení vykonávacie nariadenie (EÚ) č. 215/2014 v súvislosti so zmenami pri určovaní čiastkových cieľov a zámerov pre ukazovatele výstupov vo výkonnostnom rámci pre európske štrukturálne a investičné fondy</w:delText>
        </w:r>
        <w:r>
          <w:rPr>
            <w:lang w:eastAsia="cs-CZ"/>
          </w:rPr>
          <w:delText>;</w:delText>
        </w:r>
      </w:del>
    </w:p>
    <w:p w14:paraId="4A079964" w14:textId="6202154F"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del w:id="336" w:author="CKO" w:date="2021-04-20T11:31:00Z">
        <w:r w:rsidR="0056011B">
          <w:rPr>
            <w:lang w:eastAsia="cs-CZ"/>
          </w:rPr>
          <w:delText>“)</w:delText>
        </w:r>
        <w:r w:rsidR="008B31FF">
          <w:rPr>
            <w:lang w:eastAsia="cs-CZ"/>
          </w:rPr>
          <w:delText>;</w:delText>
        </w:r>
      </w:del>
      <w:ins w:id="337" w:author="CKO" w:date="2021-04-20T11:31:00Z">
        <w:r w:rsidR="0056011B">
          <w:rPr>
            <w:lang w:eastAsia="cs-CZ"/>
          </w:rPr>
          <w:t>“)</w:t>
        </w:r>
        <w:r w:rsidR="008F28B3">
          <w:rPr>
            <w:lang w:eastAsia="cs-CZ"/>
          </w:rPr>
          <w:t xml:space="preserve"> v znení neskorších zmien, opráv a doplnení</w:t>
        </w:r>
        <w:r w:rsidR="008B31FF">
          <w:rPr>
            <w:lang w:eastAsia="cs-CZ"/>
          </w:rPr>
          <w:t>;</w:t>
        </w:r>
      </w:ins>
    </w:p>
    <w:p w14:paraId="04F869E5" w14:textId="77777777" w:rsidR="00C63293" w:rsidRDefault="00C63293" w:rsidP="00F75371">
      <w:pPr>
        <w:numPr>
          <w:ilvl w:val="0"/>
          <w:numId w:val="3"/>
        </w:numPr>
        <w:tabs>
          <w:tab w:val="clear" w:pos="720"/>
          <w:tab w:val="num" w:pos="426"/>
        </w:tabs>
        <w:spacing w:before="120" w:after="120"/>
        <w:ind w:left="425" w:hanging="425"/>
        <w:jc w:val="both"/>
        <w:rPr>
          <w:del w:id="338" w:author="CKO" w:date="2021-04-20T11:31:00Z"/>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č. 1299/2013 o osobitných ustanoveniach na podporu cieľa Európska územná spolupráca z Európskeho fondu regionálneho rozvoja, pokiaľ ide o vzor programov spolupráce v rámci cieľa Európska územná spolupráca</w:t>
      </w:r>
      <w:del w:id="339" w:author="CKO" w:date="2021-04-20T11:31:00Z">
        <w:r w:rsidRPr="00AA7D81">
          <w:rPr>
            <w:lang w:eastAsia="cs-CZ"/>
          </w:rPr>
          <w:delText xml:space="preserve">; </w:delText>
        </w:r>
      </w:del>
    </w:p>
    <w:p w14:paraId="209479EE" w14:textId="490322C6" w:rsidR="00C63293" w:rsidRDefault="008B31FF" w:rsidP="00F75371">
      <w:pPr>
        <w:numPr>
          <w:ilvl w:val="0"/>
          <w:numId w:val="3"/>
        </w:numPr>
        <w:tabs>
          <w:tab w:val="clear" w:pos="720"/>
          <w:tab w:val="num" w:pos="426"/>
        </w:tabs>
        <w:spacing w:before="120" w:after="120"/>
        <w:ind w:left="425" w:hanging="425"/>
        <w:jc w:val="both"/>
        <w:rPr>
          <w:lang w:eastAsia="cs-CZ"/>
        </w:rPr>
      </w:pPr>
      <w:del w:id="340" w:author="CKO" w:date="2021-04-20T11:31:00Z">
        <w:r>
          <w:rPr>
            <w:lang w:eastAsia="cs-CZ"/>
          </w:rPr>
          <w:delText xml:space="preserve">Korigendum k vykonávaciemu nariadeniu </w:delText>
        </w:r>
        <w:r w:rsidRPr="00AA7D81">
          <w:rPr>
            <w:lang w:eastAsia="cs-CZ"/>
          </w:rPr>
          <w:delText>Komisie (EÚ) č. 288/2014</w:delText>
        </w:r>
        <w:r>
          <w:rPr>
            <w:lang w:eastAsia="cs-CZ"/>
          </w:rPr>
          <w:delText>;</w:delText>
        </w:r>
      </w:del>
      <w:ins w:id="341" w:author="CKO" w:date="2021-04-20T11:31:00Z">
        <w:r w:rsidR="008F28B3">
          <w:rPr>
            <w:lang w:eastAsia="cs-CZ"/>
          </w:rPr>
          <w:t xml:space="preserve"> v znení neskorších zmien, opráv a doplnení</w:t>
        </w:r>
        <w:r w:rsidR="00C63293" w:rsidRPr="00AA7D81">
          <w:rPr>
            <w:lang w:eastAsia="cs-CZ"/>
          </w:rPr>
          <w:t>;</w:t>
        </w:r>
      </w:ins>
      <w:r w:rsidR="00C63293" w:rsidRPr="00AA7D81">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5D7070E4"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EC (</w:t>
      </w:r>
      <w:proofErr w:type="spellStart"/>
      <w:r w:rsidR="00A149D9">
        <w:rPr>
          <w:lang w:val="en-GB" w:eastAsia="cs-CZ"/>
        </w:rPr>
        <w:t>dostupné</w:t>
      </w:r>
      <w:proofErr w:type="spellEnd"/>
      <w:r w:rsidR="00A149D9">
        <w:rPr>
          <w:lang w:val="en-GB" w:eastAsia="cs-CZ"/>
        </w:rPr>
        <w:t xml:space="preserve"> </w:t>
      </w:r>
      <w:proofErr w:type="spellStart"/>
      <w:r w:rsidR="00A149D9">
        <w:rPr>
          <w:lang w:val="en-GB" w:eastAsia="cs-CZ"/>
        </w:rPr>
        <w:t>na</w:t>
      </w:r>
      <w:proofErr w:type="spellEnd"/>
      <w:r w:rsidR="00A149D9">
        <w:rPr>
          <w:lang w:val="en-GB" w:eastAsia="cs-CZ"/>
        </w:rPr>
        <w:t xml:space="preserve">: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proofErr w:type="spellStart"/>
      <w:r>
        <w:rPr>
          <w:lang w:val="en-GB" w:eastAsia="cs-CZ"/>
        </w:rPr>
        <w:t>Záznamy</w:t>
      </w:r>
      <w:proofErr w:type="spellEnd"/>
      <w:r>
        <w:rPr>
          <w:lang w:val="en-GB" w:eastAsia="cs-CZ"/>
        </w:rPr>
        <w:t xml:space="preserve"> a </w:t>
      </w:r>
      <w:proofErr w:type="spellStart"/>
      <w:r>
        <w:rPr>
          <w:lang w:val="en-GB" w:eastAsia="cs-CZ"/>
        </w:rPr>
        <w:t>p</w:t>
      </w:r>
      <w:r w:rsidRPr="00C2547C">
        <w:rPr>
          <w:lang w:val="en-GB" w:eastAsia="cs-CZ"/>
        </w:rPr>
        <w:t>rezentácie</w:t>
      </w:r>
      <w:proofErr w:type="spellEnd"/>
      <w:r w:rsidRPr="00C2547C">
        <w:rPr>
          <w:lang w:val="en-GB" w:eastAsia="cs-CZ"/>
        </w:rPr>
        <w:t xml:space="preserve"> </w:t>
      </w:r>
      <w:proofErr w:type="spellStart"/>
      <w:r w:rsidRPr="00C2547C">
        <w:rPr>
          <w:lang w:val="en-GB" w:eastAsia="cs-CZ"/>
        </w:rPr>
        <w:t>Európskej</w:t>
      </w:r>
      <w:proofErr w:type="spellEnd"/>
      <w:r w:rsidRPr="00C2547C">
        <w:rPr>
          <w:lang w:val="en-GB" w:eastAsia="cs-CZ"/>
        </w:rPr>
        <w:t xml:space="preserve"> </w:t>
      </w:r>
      <w:proofErr w:type="spellStart"/>
      <w:r w:rsidRPr="00C2547C">
        <w:rPr>
          <w:lang w:val="en-GB" w:eastAsia="cs-CZ"/>
        </w:rPr>
        <w:t>komisie</w:t>
      </w:r>
      <w:proofErr w:type="spellEnd"/>
      <w:r w:rsidRPr="00C2547C">
        <w:rPr>
          <w:lang w:val="en-GB" w:eastAsia="cs-CZ"/>
        </w:rPr>
        <w:t xml:space="preserve"> zo </w:t>
      </w:r>
      <w:proofErr w:type="spellStart"/>
      <w:r w:rsidRPr="00C2547C">
        <w:rPr>
          <w:lang w:val="en-GB" w:eastAsia="cs-CZ"/>
        </w:rPr>
        <w:t>zasadnutí</w:t>
      </w:r>
      <w:proofErr w:type="spellEnd"/>
      <w:r w:rsidRPr="00C2547C">
        <w:rPr>
          <w:lang w:val="en-GB" w:eastAsia="cs-CZ"/>
        </w:rPr>
        <w:t xml:space="preserve"> </w:t>
      </w:r>
      <w:r>
        <w:t>Expertnej skupiny Komisie pre EŠIF (</w:t>
      </w:r>
      <w:r w:rsidRPr="00C2547C">
        <w:rPr>
          <w:lang w:val="en-GB" w:eastAsia="cs-CZ"/>
        </w:rPr>
        <w:t>EGESIF)</w:t>
      </w:r>
      <w:r>
        <w:t xml:space="preserve"> </w:t>
      </w:r>
      <w:r w:rsidRPr="00C2547C">
        <w:rPr>
          <w:lang w:val="en-GB" w:eastAsia="cs-CZ"/>
        </w:rPr>
        <w:t xml:space="preserve"> a </w:t>
      </w:r>
      <w:proofErr w:type="spellStart"/>
      <w:r w:rsidRPr="00C2547C">
        <w:rPr>
          <w:lang w:val="en-GB" w:eastAsia="cs-CZ"/>
        </w:rPr>
        <w:t>Koordinačného</w:t>
      </w:r>
      <w:proofErr w:type="spellEnd"/>
      <w:r w:rsidRPr="00C2547C">
        <w:rPr>
          <w:lang w:val="en-GB" w:eastAsia="cs-CZ"/>
        </w:rPr>
        <w:t xml:space="preserve"> </w:t>
      </w:r>
      <w:proofErr w:type="spellStart"/>
      <w:r w:rsidRPr="00C2547C">
        <w:rPr>
          <w:lang w:val="en-GB" w:eastAsia="cs-CZ"/>
        </w:rPr>
        <w:t>výboru</w:t>
      </w:r>
      <w:proofErr w:type="spellEnd"/>
      <w:r w:rsidRPr="00C2547C">
        <w:rPr>
          <w:lang w:val="en-GB" w:eastAsia="cs-CZ"/>
        </w:rPr>
        <w:t xml:space="preserve">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0B118170" w:rsidR="008E7CF1" w:rsidRPr="00A12AC7"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lastRenderedPageBreak/>
        <w:t>Oznámenie EK orgánom, ktoré riadia programy spolufinancované z EŠIF (</w:t>
      </w:r>
      <w:proofErr w:type="spellStart"/>
      <w:r w:rsidRPr="00A12AC7">
        <w:rPr>
          <w:lang w:eastAsia="cs-CZ"/>
        </w:rPr>
        <w:t>Ref</w:t>
      </w:r>
      <w:proofErr w:type="spellEnd"/>
      <w:r w:rsidRPr="00A12AC7">
        <w:rPr>
          <w:lang w:eastAsia="cs-CZ"/>
        </w:rPr>
        <w:t xml:space="preserve">. </w:t>
      </w:r>
      <w:proofErr w:type="spellStart"/>
      <w:r w:rsidRPr="00A12AC7">
        <w:rPr>
          <w:lang w:eastAsia="cs-CZ"/>
        </w:rPr>
        <w:t>Ares</w:t>
      </w:r>
      <w:proofErr w:type="spellEnd"/>
      <w:r w:rsidRPr="00A12AC7">
        <w:rPr>
          <w:lang w:eastAsia="cs-CZ"/>
        </w:rPr>
        <w:t xml:space="preserve"> (2019)1288716) z 26.02.2019</w:t>
      </w:r>
      <w:r w:rsidR="00436FD8">
        <w:rPr>
          <w:lang w:eastAsia="cs-CZ"/>
        </w:rPr>
        <w:t xml:space="preserve"> (slovenská verzia listu)</w:t>
      </w:r>
      <w:r w:rsidRPr="00A12AC7">
        <w:rPr>
          <w:lang w:eastAsia="cs-CZ"/>
        </w:rPr>
        <w:t>;</w:t>
      </w:r>
      <w:r w:rsidR="008E7CF1" w:rsidRPr="00DA35D2">
        <w:rPr>
          <w:rFonts w:eastAsiaTheme="minorHAnsi"/>
          <w:color w:val="000000"/>
          <w:lang w:eastAsia="en-US"/>
        </w:rPr>
        <w:t xml:space="preserve"> </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342" w:name="_Toc428367939"/>
      <w:bookmarkStart w:id="343" w:name="_Toc528311085"/>
      <w:bookmarkStart w:id="344" w:name="_Toc5610048"/>
      <w:bookmarkStart w:id="345" w:name="_Toc36126844"/>
      <w:bookmarkStart w:id="346" w:name="_Toc69394548"/>
      <w:bookmarkStart w:id="347" w:name="_Toc54694511"/>
      <w:r w:rsidRPr="00F41510">
        <w:rPr>
          <w:szCs w:val="26"/>
        </w:rPr>
        <w:t>Základné zásady vypracovania výročnej a záverečnej správy</w:t>
      </w:r>
      <w:bookmarkEnd w:id="342"/>
      <w:bookmarkEnd w:id="343"/>
      <w:bookmarkEnd w:id="344"/>
      <w:bookmarkEnd w:id="345"/>
      <w:bookmarkEnd w:id="346"/>
      <w:bookmarkEnd w:id="347"/>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1A149098" w:rsidR="00C63293"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r w:rsidR="00B135B8">
        <w:t>VS/ZS</w:t>
      </w:r>
      <w:r w:rsidR="00B135B8" w:rsidRPr="00AA7D81">
        <w:t xml:space="preserve"> </w:t>
      </w:r>
      <w:r w:rsidRPr="00AA7D81">
        <w:t xml:space="preserve">(výnimku tvorí </w:t>
      </w:r>
      <w:r w:rsidR="00B135B8">
        <w:t>VS,</w:t>
      </w:r>
      <w:r w:rsidR="00B135B8" w:rsidRPr="00AA7D81">
        <w:t xml:space="preserve"> </w:t>
      </w:r>
      <w:r>
        <w:t>vypracovaná</w:t>
      </w:r>
      <w:r w:rsidRPr="00AA7D81">
        <w:t xml:space="preserve"> v roku 2016, ktorá </w:t>
      </w:r>
      <w:r w:rsidR="009C215F">
        <w:t>obsahuje</w:t>
      </w:r>
      <w:r w:rsidRPr="00AA7D81">
        <w:t xml:space="preserve">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 sa uvádzajú kumulatívne údaje;</w:t>
      </w:r>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F7A0FA3"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0F0E69">
        <w:t>, tabuľka 3A za vybrané projekty</w:t>
      </w:r>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77DDE73B" w:rsidR="00B135B8" w:rsidRDefault="00D35727" w:rsidP="0001232C">
      <w:pPr>
        <w:pStyle w:val="Odsekzoznamu"/>
        <w:numPr>
          <w:ilvl w:val="1"/>
          <w:numId w:val="4"/>
        </w:numPr>
        <w:spacing w:before="120" w:after="120"/>
        <w:contextualSpacing w:val="0"/>
        <w:jc w:val="both"/>
      </w:pPr>
      <w:r>
        <w:lastRenderedPageBreak/>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1859E2B2"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vo VS/ZS</w:t>
      </w:r>
      <w:r w:rsidRPr="003A3214">
        <w:t xml:space="preserve"> sú</w:t>
      </w:r>
      <w:r>
        <w:t xml:space="preserve"> </w:t>
      </w:r>
      <w:r w:rsidR="007C3DC4">
        <w:t>za to isté monitorované obdobie</w:t>
      </w:r>
      <w:r>
        <w:t xml:space="preserve"> </w:t>
      </w:r>
      <w:r w:rsidRPr="003A3214">
        <w:t>totožné s údajmi, ktoré sú zaznamenané v systéme IT</w:t>
      </w:r>
      <w:r w:rsidRPr="005B77E3">
        <w:t>MS2014</w:t>
      </w:r>
      <w:del w:id="352" w:author="CKO" w:date="2021-04-20T11:31:00Z">
        <w:r w:rsidRPr="005B77E3">
          <w:delText>+</w:delText>
        </w:r>
        <w:r w:rsidR="00171A36">
          <w:rPr>
            <w:rStyle w:val="Odkaznapoznmkupodiarou"/>
          </w:rPr>
          <w:footnoteReference w:id="7"/>
        </w:r>
        <w:r w:rsidR="00F3737A">
          <w:delText xml:space="preserve"> (</w:delText>
        </w:r>
        <w:r w:rsidR="00F553E2">
          <w:delText>hodnoty</w:delText>
        </w:r>
        <w:r w:rsidR="002058C8">
          <w:delText xml:space="preserve"> finančných ukazo</w:delText>
        </w:r>
        <w:r w:rsidR="00F553E2">
          <w:delText xml:space="preserve">vateľov vo VS za rok 2018 </w:delText>
        </w:r>
        <w:r w:rsidR="002058C8">
          <w:delText xml:space="preserve">RO konzultuje s CO (MF SR), zodpovednosť za vykázané hodnoty </w:delText>
        </w:r>
        <w:r w:rsidR="000838C0">
          <w:delText xml:space="preserve">však </w:delText>
        </w:r>
        <w:r w:rsidR="002058C8">
          <w:delText>prislúcha RO</w:delText>
        </w:r>
        <w:r w:rsidR="00F3737A">
          <w:delText>)</w:delText>
        </w:r>
        <w:r w:rsidR="00C60BCE">
          <w:delText>;</w:delText>
        </w:r>
      </w:del>
      <w:ins w:id="355" w:author="CKO" w:date="2021-04-20T11:31:00Z">
        <w:r w:rsidRPr="005B77E3">
          <w:t>+</w:t>
        </w:r>
        <w:r w:rsidR="00C60BCE">
          <w:t>;</w:t>
        </w:r>
      </w:ins>
      <w:r w:rsidR="001818A0" w:rsidRPr="005B77E3">
        <w:t xml:space="preserve"> </w:t>
      </w:r>
    </w:p>
    <w:p w14:paraId="3EA1F02A" w14:textId="60A7549B"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3DA7C05B"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 prepoč</w:t>
      </w:r>
      <w:r w:rsidR="00585146">
        <w:t>tu</w:t>
      </w:r>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r w:rsidR="005877E2">
        <w:rPr>
          <w:rStyle w:val="Odkaznapoznmkupodiarou"/>
          <w:i/>
        </w:rPr>
        <w:footnoteReference w:id="8"/>
      </w:r>
      <w:r w:rsidR="00A17A11">
        <w:rPr>
          <w:i/>
        </w:rPr>
        <w:t xml:space="preserve"> alebo Prepočet k dátumu</w:t>
      </w:r>
      <w:r w:rsidR="005877E2">
        <w:rPr>
          <w:rStyle w:val="Odkaznapoznmkupodiarou"/>
          <w:i/>
        </w:rPr>
        <w:footnoteReference w:id="9"/>
      </w:r>
      <w:r>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t>;</w:t>
      </w:r>
    </w:p>
    <w:p w14:paraId="1505E82A" w14:textId="34902A82"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Hodnoty za roky alebo Hodnoty k dátumu</w:t>
      </w:r>
      <w:r>
        <w:rPr>
          <w:i/>
        </w:rPr>
        <w:t>“</w:t>
      </w:r>
      <w:r>
        <w:t>, kde je možné zobrazenie všetkých potrebných údajov pre účely VS</w:t>
      </w:r>
      <w:r w:rsidR="00F3737A">
        <w:t>/ZS (</w:t>
      </w:r>
      <w:r w:rsidR="00F553E2">
        <w:t xml:space="preserve">hodnoty </w:t>
      </w:r>
      <w:r w:rsidR="004730C8">
        <w:t>finančných ukazovateľov vo VS za rok 2018 RO konzultuje s CO (MF SR)</w:t>
      </w:r>
      <w:r w:rsidR="002058C8">
        <w:t xml:space="preserve">, </w:t>
      </w:r>
      <w:r w:rsidR="004730C8">
        <w:t xml:space="preserve">zodpovednosť za vykázané hodnoty </w:t>
      </w:r>
      <w:r w:rsidR="00D863E5">
        <w:t xml:space="preserve">však </w:t>
      </w:r>
      <w:r w:rsidR="004730C8">
        <w:t>prislúcha RO</w:t>
      </w:r>
      <w:r w:rsidR="00F3737A">
        <w:t>)</w:t>
      </w:r>
      <w:r w:rsidR="00D81794" w:rsidRPr="00BC3834">
        <w:t>;</w:t>
      </w:r>
      <w:r w:rsidR="00D81794">
        <w:t xml:space="preserve"> </w:t>
      </w:r>
    </w:p>
    <w:p w14:paraId="36A456B1" w14:textId="678B419E"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prepoč</w:t>
      </w:r>
      <w:r w:rsidR="00585146">
        <w:t>tu</w:t>
      </w:r>
      <w:r w:rsidR="00A1322C">
        <w:t xml:space="preserve"> v ITMS2014+ (dostupné v časti </w:t>
      </w:r>
      <w:r w:rsidR="00A1322C">
        <w:rPr>
          <w:i/>
        </w:rPr>
        <w:t xml:space="preserve">„Programová štruktúra – Operačný program – Súvisiace </w:t>
      </w:r>
      <w:r w:rsidR="00A1322C">
        <w:rPr>
          <w:i/>
        </w:rPr>
        <w:lastRenderedPageBreak/>
        <w:t>evidencie –</w:t>
      </w:r>
      <w:r w:rsidR="008572EA">
        <w:rPr>
          <w:i/>
        </w:rPr>
        <w:t xml:space="preserve"> </w:t>
      </w:r>
      <w:r w:rsidR="00A1322C">
        <w:rPr>
          <w:i/>
        </w:rPr>
        <w:t xml:space="preserve">Plnenie výkonnostného rámca – </w:t>
      </w:r>
      <w:r w:rsidR="00A17A11">
        <w:rPr>
          <w:i/>
        </w:rPr>
        <w:t>Merateľný ukazovateľ – Prepočet skutočného stavu</w:t>
      </w:r>
      <w:r w:rsidR="00DE4BC0">
        <w:rPr>
          <w:rStyle w:val="Odkaznapoznmkupodiarou"/>
          <w:i/>
        </w:rPr>
        <w:footnoteReference w:id="10"/>
      </w:r>
      <w:r w:rsidR="00A17A11">
        <w:rPr>
          <w:i/>
        </w:rPr>
        <w:t xml:space="preserve"> alebo Prepočet k dátumu</w:t>
      </w:r>
      <w:r w:rsidR="00DE4BC0">
        <w:rPr>
          <w:rStyle w:val="Odkaznapoznmkupodiarou"/>
          <w:i/>
        </w:rPr>
        <w:footnoteReference w:id="11"/>
      </w:r>
      <w:r w:rsidR="00A1322C">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rsidR="00A1322C">
        <w:t>;</w:t>
      </w:r>
    </w:p>
    <w:p w14:paraId="684ED149" w14:textId="77777777" w:rsidR="00D80503" w:rsidRDefault="00BA2F72" w:rsidP="00D80503">
      <w:pPr>
        <w:pStyle w:val="Odsekzoznamu"/>
        <w:numPr>
          <w:ilvl w:val="0"/>
          <w:numId w:val="4"/>
        </w:numPr>
        <w:spacing w:before="120" w:after="120"/>
        <w:ind w:left="426" w:hanging="426"/>
        <w:contextualSpacing w:val="0"/>
        <w:jc w:val="both"/>
        <w:rPr>
          <w:del w:id="356" w:author="CKO" w:date="2021-04-20T11:31:00Z"/>
        </w:rPr>
      </w:pPr>
      <w:del w:id="357" w:author="CKO" w:date="2021-04-20T11:31:00Z">
        <w:r>
          <w:delText xml:space="preserve">RO/SO </w:delText>
        </w:r>
        <w:r w:rsidR="00D80503">
          <w:delText xml:space="preserve">vo VS/ZS </w:delText>
        </w:r>
        <w:r w:rsidR="000E3CAE">
          <w:delText xml:space="preserve">v časti „Prehľad o vykonávaní programu“ </w:delText>
        </w:r>
        <w:r w:rsidR="00D80503">
          <w:delText>uvedie informáciu o dátume prepočtu</w:delText>
        </w:r>
        <w:r w:rsidR="00D13A0D">
          <w:rPr>
            <w:rStyle w:val="Odkaznapoznmkupodiarou"/>
          </w:rPr>
          <w:footnoteReference w:id="12"/>
        </w:r>
        <w:r w:rsidR="00D80503">
          <w:delText xml:space="preserve"> a dátume exportu</w:delText>
        </w:r>
        <w:r>
          <w:rPr>
            <w:rStyle w:val="Odkaznapoznmkupodiarou"/>
          </w:rPr>
          <w:footnoteReference w:id="13"/>
        </w:r>
        <w:r w:rsidR="00D80503">
          <w:delText xml:space="preserve"> údajov</w:delText>
        </w:r>
        <w:r>
          <w:delText>, ktoré boli použité</w:delText>
        </w:r>
        <w:r w:rsidR="00D80503">
          <w:delText xml:space="preserve"> pre účely </w:delText>
        </w:r>
        <w:r>
          <w:delText>vypracovania</w:delText>
        </w:r>
        <w:r w:rsidR="00D80503">
          <w:delText>VS/ZS;</w:delText>
        </w:r>
      </w:del>
    </w:p>
    <w:p w14:paraId="756F2F6A" w14:textId="4AF20E31" w:rsidR="001C27E4" w:rsidRPr="0001232C" w:rsidRDefault="001C27E4" w:rsidP="00567C66">
      <w:pPr>
        <w:pStyle w:val="Odsekzoznamu"/>
        <w:numPr>
          <w:ilvl w:val="0"/>
          <w:numId w:val="4"/>
        </w:numPr>
        <w:spacing w:before="120" w:after="120"/>
        <w:ind w:left="426" w:hanging="426"/>
        <w:contextualSpacing w:val="0"/>
        <w:jc w:val="both"/>
      </w:pPr>
      <w:r>
        <w:t>údaje potrebné pre vykazovanie v rámci tabuliek č. 1 – 11 VS/ZS (vrátane hodnôt merateľných ukazovateľov programu) sú v požadovanej štruktúre dostupné tiež v systéme ITMS2014+ v časti „</w:t>
      </w:r>
      <w:r>
        <w:rPr>
          <w:i/>
        </w:rPr>
        <w:t xml:space="preserve">Monitorovanie – správy o vykonávaní OP – príslušná VS/ZS OP – exporty pre správu OP“. </w:t>
      </w:r>
      <w:r>
        <w:t>V tejto časti sú dostupné jednotlivé</w:t>
      </w:r>
      <w:r w:rsidR="00956C96">
        <w:t xml:space="preserve"> tabuľky v editovateľnej podobe;</w:t>
      </w:r>
      <w:r>
        <w:t xml:space="preserve"> </w:t>
      </w:r>
    </w:p>
    <w:p w14:paraId="6DCFDA89" w14:textId="77777777"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39214ACB" w14:textId="45160F8D" w:rsidR="004B7A9F" w:rsidRDefault="004B7A9F" w:rsidP="00DA35D2">
      <w:pPr>
        <w:pStyle w:val="Odsekzoznamu"/>
        <w:numPr>
          <w:ilvl w:val="0"/>
          <w:numId w:val="4"/>
        </w:numPr>
        <w:spacing w:before="120" w:after="120"/>
        <w:ind w:left="426" w:hanging="426"/>
        <w:contextualSpacing w:val="0"/>
        <w:jc w:val="both"/>
        <w:rPr>
          <w:ins w:id="362" w:author="CKO" w:date="2021-04-20T11:31:00Z"/>
        </w:rPr>
      </w:pPr>
      <w:ins w:id="363" w:author="CKO" w:date="2021-04-20T11:31:00Z">
        <w:r>
          <w:t xml:space="preserve">RO pred predložením VS/ZS na pripomienky členom MV vypracuje Kontrolný list RO k vykazovaniu merateľných ukazovateľov vo VS/ZS (ďalej len „Kontrolný list“), ktorý tvorí prílohu č. 2 tohto MP a tento predloží členom MV ako informatívnu prílohu k VS/ZS. Kontrolný list sa nepredkladá </w:t>
        </w:r>
        <w:r w:rsidR="00754633">
          <w:t xml:space="preserve">EK </w:t>
        </w:r>
        <w:r>
          <w:t>ako povinná príloha VS/ZS. Kontrolný list je záväzným dokumentom pre RO, za účelom zabezpečenia spoľahlivosti vykázaných hodnôt merateľných ukazovateľov</w:t>
        </w:r>
        <w:r w:rsidR="0093690B">
          <w:t>. Kontrolný list nie je potrebné uverejňovať na webovom sídle RO</w:t>
        </w:r>
        <w:r w:rsidR="00BD6396">
          <w:t>. Ak RO na kľúčové otázky Kontrolného listu (označené * v prílohe II) odpovie „nie“, je potrebné VS/ZS dopracovať tak, aby odpovede boli „áno“ a až následne je možné ju predložiť členom MV na pripomienkovanie;</w:t>
        </w:r>
      </w:ins>
    </w:p>
    <w:p w14:paraId="7A5F690A" w14:textId="78B565C2" w:rsidR="00D001BB" w:rsidRDefault="00D001BB" w:rsidP="00D001BB">
      <w:pPr>
        <w:pStyle w:val="Odsekzoznamu"/>
        <w:numPr>
          <w:ilvl w:val="0"/>
          <w:numId w:val="4"/>
        </w:numPr>
        <w:spacing w:before="120" w:after="120"/>
        <w:ind w:left="426" w:hanging="426"/>
        <w:contextualSpacing w:val="0"/>
        <w:jc w:val="both"/>
        <w:rPr>
          <w:ins w:id="364" w:author="CKO" w:date="2021-04-20T11:31:00Z"/>
        </w:rPr>
      </w:pPr>
      <w:ins w:id="365" w:author="CKO" w:date="2021-04-20T11:31:00Z">
        <w:r>
          <w:t>RO v Kontrolnom liste uvedie informáciu o dátume prepočtu</w:t>
        </w:r>
        <w:r>
          <w:rPr>
            <w:rStyle w:val="Odkaznapoznmkupodiarou"/>
          </w:rPr>
          <w:footnoteReference w:id="14"/>
        </w:r>
        <w:r>
          <w:t xml:space="preserve"> a dátume exportu</w:t>
        </w:r>
        <w:r>
          <w:rPr>
            <w:rStyle w:val="Odkaznapoznmkupodiarou"/>
          </w:rPr>
          <w:footnoteReference w:id="15"/>
        </w:r>
        <w:r>
          <w:t xml:space="preserve"> údajov, ktoré boli použité pre účely vypracovania VS/ZS;</w:t>
        </w:r>
      </w:ins>
    </w:p>
    <w:p w14:paraId="562E0CE9" w14:textId="6AD644FB"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pPr>
      <w:r>
        <w:t xml:space="preserve">od VS za rok 2018 vrátane je verzia VS systémom SFC2014 vytváraná z aktuálne platnej verzie OP v SFC2014, ktorá je platná v čase vytvorenia verzie VS v SFC2014 tzn. nie z verzie, ktorá bola platná k 31.12. roku, za ktorý sa VS predkladá (platí v prípade ak takáto situácia nastala); </w:t>
      </w:r>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lastRenderedPageBreak/>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6"/>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0654857C" w14:textId="0D5EFBBD" w:rsidR="00DC7DC3" w:rsidRDefault="00A12AC7" w:rsidP="0032644E">
      <w:pPr>
        <w:pStyle w:val="Odsekzoznamu"/>
        <w:numPr>
          <w:ilvl w:val="0"/>
          <w:numId w:val="4"/>
        </w:numPr>
        <w:spacing w:before="120" w:after="120"/>
        <w:ind w:left="426" w:hanging="426"/>
        <w:contextualSpacing w:val="0"/>
        <w:jc w:val="both"/>
      </w:pPr>
      <w:r>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predmetom ktorého bude posúdenie a schválenie VS</w:t>
      </w:r>
      <w:r w:rsidR="00EF33B6">
        <w:t>, aby bolo možné zabezpečiť neformálne posúdenie zadaných hodnôt zo strany EK</w:t>
      </w:r>
      <w:del w:id="370" w:author="CKO" w:date="2021-04-20T11:31:00Z">
        <w:r w:rsidR="0032644E">
          <w:delText>.</w:delText>
        </w:r>
      </w:del>
      <w:ins w:id="371" w:author="CKO" w:date="2021-04-20T11:31:00Z">
        <w:r w:rsidR="00DC7DC3">
          <w:t>;</w:t>
        </w:r>
      </w:ins>
    </w:p>
    <w:p w14:paraId="51AD86C8" w14:textId="0401744B" w:rsidR="006B0162" w:rsidRPr="003C7B0E" w:rsidRDefault="00DC7DC3" w:rsidP="0032644E">
      <w:pPr>
        <w:pStyle w:val="Odsekzoznamu"/>
        <w:numPr>
          <w:ilvl w:val="0"/>
          <w:numId w:val="4"/>
        </w:numPr>
        <w:spacing w:before="120" w:after="120"/>
        <w:ind w:left="426" w:hanging="426"/>
        <w:contextualSpacing w:val="0"/>
        <w:jc w:val="both"/>
        <w:rPr>
          <w:ins w:id="372" w:author="CKO" w:date="2021-04-20T11:31:00Z"/>
        </w:rPr>
      </w:pPr>
      <w:ins w:id="373" w:author="CKO" w:date="2021-04-20T11:31:00Z">
        <w:r>
          <w:t>v prípade VS za rok 2020 RO vytvorí VS v systéme SFC2014 skôr</w:t>
        </w:r>
        <w:r w:rsidR="00754633">
          <w:t xml:space="preserve"> </w:t>
        </w:r>
        <w:r w:rsidR="00AD1C83">
          <w:t>ako je schválená</w:t>
        </w:r>
        <w:r>
          <w:t xml:space="preserve"> revízia OP</w:t>
        </w:r>
        <w:r w:rsidR="00754633">
          <w:t xml:space="preserve"> </w:t>
        </w:r>
        <w:r>
          <w:t>týkajúca sa pridelenia dodatočných zdrojov z REACT-EU (relevantné len pre OP, ktorým bude pridelená dodatočná alokácia z REACT-EU), aby VS reflektovala štruktúru OP pred revíziou</w:t>
        </w:r>
      </w:ins>
    </w:p>
    <w:p w14:paraId="548A7133" w14:textId="77777777" w:rsidR="00C63293" w:rsidRDefault="005116A9" w:rsidP="00F75371">
      <w:pPr>
        <w:pStyle w:val="MPCKO2"/>
        <w:rPr>
          <w:szCs w:val="26"/>
        </w:rPr>
      </w:pPr>
      <w:bookmarkStart w:id="374" w:name="_Toc428367940"/>
      <w:bookmarkStart w:id="375" w:name="_Toc528311086"/>
      <w:bookmarkStart w:id="376" w:name="_Toc5610049"/>
      <w:bookmarkStart w:id="377" w:name="_Toc36126845"/>
      <w:bookmarkStart w:id="378" w:name="_Toc69394549"/>
      <w:bookmarkStart w:id="379" w:name="_Toc54694512"/>
      <w:r w:rsidRPr="007C3DC4">
        <w:rPr>
          <w:szCs w:val="26"/>
        </w:rPr>
        <w:t>Definície pojmov používaných v</w:t>
      </w:r>
      <w:r w:rsidR="00A74476" w:rsidRPr="007C3DC4">
        <w:rPr>
          <w:szCs w:val="26"/>
        </w:rPr>
        <w:t> </w:t>
      </w:r>
      <w:r w:rsidRPr="007C3DC4">
        <w:rPr>
          <w:szCs w:val="26"/>
        </w:rPr>
        <w:t>texte</w:t>
      </w:r>
      <w:bookmarkEnd w:id="374"/>
      <w:bookmarkEnd w:id="375"/>
      <w:bookmarkEnd w:id="376"/>
      <w:bookmarkEnd w:id="377"/>
      <w:bookmarkEnd w:id="378"/>
      <w:bookmarkEnd w:id="379"/>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01E6582F"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w:t>
      </w:r>
      <w:r w:rsidR="001D1028">
        <w:t xml:space="preserve"> a ukončenia podporných aktivít</w:t>
      </w:r>
      <w:r w:rsidR="00372A88">
        <w:t xml:space="preserve">),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7"/>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91664FF" w:rsidR="00AD35A7" w:rsidRPr="00D72D6A" w:rsidRDefault="00AD35A7" w:rsidP="003A3762">
      <w:pPr>
        <w:spacing w:before="120" w:after="120"/>
        <w:jc w:val="both"/>
      </w:pPr>
      <w:r w:rsidRPr="00F41510">
        <w:rPr>
          <w:b/>
        </w:rPr>
        <w:lastRenderedPageBreak/>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4880E080" w:rsidR="009B0A3A" w:rsidRDefault="00E37558" w:rsidP="009B0A3A">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p>
    <w:p w14:paraId="13317980" w14:textId="0FA82DCE" w:rsidR="00D70374" w:rsidRDefault="00D70374" w:rsidP="0001714F">
      <w:pPr>
        <w:spacing w:after="200" w:line="276" w:lineRule="auto"/>
      </w:pPr>
      <w:r>
        <w:br w:type="page"/>
      </w:r>
    </w:p>
    <w:p w14:paraId="4DABE30A" w14:textId="77777777" w:rsidR="005116A9" w:rsidRDefault="00D72D6A" w:rsidP="00F75371">
      <w:pPr>
        <w:pStyle w:val="MPCKO2"/>
      </w:pPr>
      <w:bookmarkStart w:id="380" w:name="_Toc428367941"/>
      <w:bookmarkStart w:id="381" w:name="_Toc528311087"/>
      <w:bookmarkStart w:id="382" w:name="_Toc5610050"/>
      <w:bookmarkStart w:id="383" w:name="_Toc36126846"/>
      <w:bookmarkStart w:id="384" w:name="_Toc69394550"/>
      <w:bookmarkStart w:id="385" w:name="_Toc54694513"/>
      <w:r>
        <w:lastRenderedPageBreak/>
        <w:t>Vypracovanie a schvaľovanie</w:t>
      </w:r>
      <w:r w:rsidR="005116A9" w:rsidRPr="00F41510">
        <w:t xml:space="preserve">  výročnej správy</w:t>
      </w:r>
      <w:r w:rsidR="0025491F">
        <w:t xml:space="preserve"> </w:t>
      </w:r>
      <w:r w:rsidR="005116A9" w:rsidRPr="00F41510">
        <w:t>na národnej úrovni</w:t>
      </w:r>
      <w:bookmarkEnd w:id="380"/>
      <w:bookmarkEnd w:id="381"/>
      <w:bookmarkEnd w:id="382"/>
      <w:bookmarkEnd w:id="383"/>
      <w:bookmarkEnd w:id="384"/>
      <w:bookmarkEnd w:id="385"/>
    </w:p>
    <w:p w14:paraId="5631E168" w14:textId="77777777" w:rsidR="005116A9" w:rsidRDefault="005116A9" w:rsidP="00F41510">
      <w:pPr>
        <w:jc w:val="both"/>
        <w:rPr>
          <w:b/>
          <w:sz w:val="26"/>
          <w:szCs w:val="26"/>
          <w:lang w:eastAsia="cs-CZ"/>
        </w:rPr>
      </w:pPr>
    </w:p>
    <w:p w14:paraId="52A12667" w14:textId="77777777" w:rsidR="000D4C66" w:rsidRDefault="000D4C66" w:rsidP="00F41510">
      <w:pPr>
        <w:jc w:val="both"/>
        <w:rPr>
          <w:b/>
          <w:sz w:val="26"/>
          <w:szCs w:val="26"/>
          <w:lang w:eastAsia="cs-CZ"/>
        </w:rPr>
      </w:pPr>
      <w:r>
        <w:rPr>
          <w:b/>
          <w:noProof/>
          <w:sz w:val="26"/>
          <w:szCs w:val="26"/>
        </w:rPr>
        <w:drawing>
          <wp:inline distT="0" distB="0" distL="0" distR="0" wp14:anchorId="6CAC9EE4" wp14:editId="3A89C6BE">
            <wp:extent cx="5981700" cy="6438900"/>
            <wp:effectExtent l="19050" t="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386" w:name="_Toc428367942"/>
      <w:bookmarkStart w:id="387" w:name="_Toc528311088"/>
      <w:bookmarkStart w:id="388" w:name="_Toc5610051"/>
      <w:bookmarkStart w:id="389" w:name="_Toc36126847"/>
      <w:bookmarkStart w:id="390" w:name="_Toc69394551"/>
      <w:bookmarkStart w:id="391" w:name="_Toc54694514"/>
      <w:r w:rsidRPr="00346397">
        <w:rPr>
          <w:lang w:eastAsia="en-US"/>
        </w:rPr>
        <w:lastRenderedPageBreak/>
        <w:t xml:space="preserve">Výročná a záverečná správa o vykonávaní </w:t>
      </w:r>
      <w:r w:rsidR="00895CF4" w:rsidRPr="00346397">
        <w:rPr>
          <w:lang w:eastAsia="en-US"/>
        </w:rPr>
        <w:t>Prog</w:t>
      </w:r>
      <w:bookmarkStart w:id="392" w:name="_GoBack"/>
      <w:bookmarkEnd w:id="392"/>
      <w:r w:rsidR="00895CF4" w:rsidRPr="00346397">
        <w:rPr>
          <w:lang w:eastAsia="en-US"/>
        </w:rPr>
        <w:t xml:space="preserve">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386"/>
      <w:bookmarkEnd w:id="387"/>
      <w:bookmarkEnd w:id="388"/>
      <w:bookmarkEnd w:id="389"/>
      <w:bookmarkEnd w:id="390"/>
      <w:bookmarkEnd w:id="391"/>
    </w:p>
    <w:p w14:paraId="2CB246F4" w14:textId="07467011" w:rsidR="000A24C3" w:rsidRDefault="000A24C3" w:rsidP="00F75371">
      <w:pPr>
        <w:pStyle w:val="MPCKO2"/>
      </w:pPr>
      <w:bookmarkStart w:id="393" w:name="_Toc428367943"/>
      <w:bookmarkStart w:id="394" w:name="_Toc528311089"/>
      <w:bookmarkStart w:id="395" w:name="_Toc5610052"/>
      <w:bookmarkStart w:id="396" w:name="_Toc36126848"/>
      <w:bookmarkStart w:id="397" w:name="_Toc69394552"/>
      <w:bookmarkStart w:id="398" w:name="_Toc54694515"/>
      <w:r>
        <w:t xml:space="preserve">Časť A  - Informácie predkladané každý rok (článok 50 (2) </w:t>
      </w:r>
      <w:r w:rsidR="00F45BE7">
        <w:t xml:space="preserve">všeobecného </w:t>
      </w:r>
      <w:r w:rsidRPr="00AA7D81">
        <w:rPr>
          <w:rFonts w:eastAsiaTheme="minorHAnsi"/>
        </w:rPr>
        <w:t>nariadenia</w:t>
      </w:r>
      <w:r>
        <w:rPr>
          <w:rFonts w:eastAsiaTheme="minorHAnsi"/>
        </w:rPr>
        <w:t>)</w:t>
      </w:r>
      <w:bookmarkEnd w:id="393"/>
      <w:bookmarkEnd w:id="394"/>
      <w:bookmarkEnd w:id="395"/>
      <w:bookmarkEnd w:id="396"/>
      <w:bookmarkEnd w:id="397"/>
      <w:bookmarkEnd w:id="398"/>
    </w:p>
    <w:p w14:paraId="4E58D6FB" w14:textId="69ACD550" w:rsidR="00850467" w:rsidRPr="00AA7D81" w:rsidRDefault="00C013E0" w:rsidP="00F75371">
      <w:pPr>
        <w:pStyle w:val="MPCKO3"/>
      </w:pPr>
      <w:bookmarkStart w:id="399" w:name="_Toc428367944"/>
      <w:bookmarkStart w:id="400" w:name="_Toc528311090"/>
      <w:bookmarkStart w:id="401" w:name="_Toc5610053"/>
      <w:bookmarkStart w:id="402" w:name="_Toc36126849"/>
      <w:bookmarkStart w:id="403" w:name="_Toc69394553"/>
      <w:bookmarkStart w:id="404" w:name="_Toc54694516"/>
      <w:r>
        <w:t>I.</w:t>
      </w:r>
      <w:r w:rsidR="00AA7D81" w:rsidRPr="00AA7D81">
        <w:t>1</w:t>
      </w:r>
      <w:r w:rsidR="00B076E6">
        <w:t>.</w:t>
      </w:r>
      <w:r w:rsidR="00850467" w:rsidRPr="00AA7D81">
        <w:t xml:space="preserve"> </w:t>
      </w:r>
      <w:bookmarkEnd w:id="300"/>
      <w:bookmarkEnd w:id="301"/>
      <w:r w:rsidR="00AA7D81" w:rsidRPr="00AA7D81">
        <w:t>Identifikácia</w:t>
      </w:r>
      <w:bookmarkEnd w:id="399"/>
      <w:bookmarkEnd w:id="400"/>
      <w:bookmarkEnd w:id="401"/>
      <w:bookmarkEnd w:id="402"/>
      <w:bookmarkEnd w:id="403"/>
      <w:bookmarkEnd w:id="404"/>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405" w:name="_Toc428367945"/>
      <w:bookmarkStart w:id="406" w:name="_Toc528311091"/>
      <w:bookmarkStart w:id="407" w:name="_Toc5610054"/>
      <w:bookmarkStart w:id="408" w:name="_Toc36126850"/>
      <w:bookmarkStart w:id="409" w:name="_Toc69394554"/>
      <w:bookmarkStart w:id="410" w:name="_Toc54694517"/>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405"/>
      <w:bookmarkEnd w:id="406"/>
      <w:bookmarkEnd w:id="407"/>
      <w:bookmarkEnd w:id="408"/>
      <w:bookmarkEnd w:id="409"/>
      <w:bookmarkEnd w:id="410"/>
    </w:p>
    <w:p w14:paraId="4AB83BFD" w14:textId="77777777" w:rsidR="00BA2F72"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r w:rsidR="00367B8A">
        <w:rPr>
          <w:rFonts w:eastAsia="EUAlbertina-Regular-Identity-H"/>
          <w:lang w:eastAsia="cs-CZ"/>
        </w:rPr>
        <w:t>N+</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w:t>
      </w:r>
      <w:proofErr w:type="spellStart"/>
      <w:r w:rsidR="00E43546">
        <w:rPr>
          <w:rFonts w:eastAsia="EUAlbertina-Regular-Identity-H"/>
          <w:lang w:eastAsia="cs-CZ"/>
        </w:rPr>
        <w:t>Catching</w:t>
      </w:r>
      <w:r w:rsidR="00CC3227">
        <w:rPr>
          <w:rFonts w:eastAsia="EUAlbertina-Regular-Identity-H"/>
          <w:lang w:eastAsia="cs-CZ"/>
        </w:rPr>
        <w:t>-</w:t>
      </w:r>
      <w:r w:rsidR="00E43546">
        <w:rPr>
          <w:rFonts w:eastAsia="EUAlbertina-Regular-Identity-H"/>
          <w:lang w:eastAsia="cs-CZ"/>
        </w:rPr>
        <w:t>up</w:t>
      </w:r>
      <w:proofErr w:type="spellEnd"/>
      <w:r w:rsidR="00E43546">
        <w:rPr>
          <w:rFonts w:eastAsia="EUAlbertina-Regular-Identity-H"/>
          <w:lang w:eastAsia="cs-CZ"/>
        </w:rPr>
        <w:t xml:space="preserve"> </w:t>
      </w:r>
      <w:proofErr w:type="spellStart"/>
      <w:r w:rsidR="00E43546">
        <w:rPr>
          <w:rFonts w:eastAsia="EUAlbertina-Regular-Identity-H"/>
          <w:lang w:eastAsia="cs-CZ"/>
        </w:rPr>
        <w:t>regions</w:t>
      </w:r>
      <w:proofErr w:type="spellEnd"/>
      <w:r w:rsidR="00E43546">
        <w:rPr>
          <w:rFonts w:eastAsia="EUAlbertina-Regular-Identity-H"/>
          <w:lang w:eastAsia="cs-CZ"/>
        </w:rPr>
        <w:t>“ (ďalej len „</w:t>
      </w:r>
      <w:proofErr w:type="spellStart"/>
      <w:r w:rsidR="00E43546">
        <w:rPr>
          <w:rFonts w:eastAsia="EUAlbertina-Regular-Identity-H"/>
          <w:lang w:eastAsia="cs-CZ"/>
        </w:rPr>
        <w:t>CuR</w:t>
      </w:r>
      <w:r w:rsidR="00CE32F9">
        <w:rPr>
          <w:rFonts w:eastAsia="EUAlbertina-Regular-Identity-H"/>
          <w:lang w:eastAsia="cs-CZ"/>
        </w:rPr>
        <w:t>I</w:t>
      </w:r>
      <w:proofErr w:type="spellEnd"/>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 xml:space="preserve">uvedie aj informácia o celkovom súčte účastníkov, tzv. „grand </w:t>
      </w:r>
      <w:proofErr w:type="spellStart"/>
      <w:r w:rsidR="00B153AA">
        <w:rPr>
          <w:rFonts w:eastAsia="EUAlbertina-Regular-Identity-H"/>
          <w:lang w:eastAsia="cs-CZ"/>
        </w:rPr>
        <w:t>total</w:t>
      </w:r>
      <w:proofErr w:type="spellEnd"/>
      <w:r w:rsidR="00B153AA">
        <w:rPr>
          <w:rFonts w:eastAsia="EUAlbertina-Regular-Identity-H"/>
          <w:lang w:eastAsia="cs-CZ"/>
        </w:rPr>
        <w:t>“.</w:t>
      </w:r>
    </w:p>
    <w:p w14:paraId="0FEC3883" w14:textId="77777777" w:rsidR="00B153AA" w:rsidRDefault="00BA2F72" w:rsidP="00084454">
      <w:pPr>
        <w:spacing w:before="120" w:after="120" w:line="276" w:lineRule="auto"/>
        <w:jc w:val="both"/>
        <w:rPr>
          <w:del w:id="411" w:author="CKO" w:date="2021-04-20T11:31:00Z"/>
          <w:rFonts w:eastAsia="EUAlbertina-Regular-Identity-H"/>
          <w:lang w:eastAsia="cs-CZ"/>
        </w:rPr>
      </w:pPr>
      <w:del w:id="412" w:author="CKO" w:date="2021-04-20T11:31:00Z">
        <w:r>
          <w:rPr>
            <w:rFonts w:eastAsia="EUAlbertina-Regular-Identity-H"/>
            <w:lang w:eastAsia="cs-CZ"/>
          </w:rPr>
          <w:delText xml:space="preserve">V tejto časti tiež RO/SO uvedie informáciu o </w:delText>
        </w:r>
        <w:r>
          <w:delText>dátume prepočtu a dátume exportu údajov, ktoré boli použité pre účely vypracovania VS/ZS.</w:delText>
        </w:r>
        <w:r>
          <w:rPr>
            <w:rFonts w:eastAsia="EUAlbertina-Regular-Identity-H"/>
            <w:lang w:eastAsia="cs-CZ"/>
          </w:rPr>
          <w:delText xml:space="preserve"> </w:delText>
        </w:r>
        <w:r w:rsidR="00B153AA">
          <w:rPr>
            <w:rFonts w:eastAsia="EUAlbertina-Regular-Identity-H"/>
            <w:lang w:eastAsia="cs-CZ"/>
          </w:rPr>
          <w:delText xml:space="preserve"> </w:delText>
        </w:r>
      </w:del>
    </w:p>
    <w:p w14:paraId="12F9AF6A" w14:textId="04E58297" w:rsidR="001120C1" w:rsidRPr="00084454" w:rsidRDefault="001120C1" w:rsidP="00084454">
      <w:pPr>
        <w:spacing w:before="120" w:after="120" w:line="276" w:lineRule="auto"/>
        <w:jc w:val="both"/>
        <w:rPr>
          <w:rFonts w:eastAsia="EUAlbertina-Regular-Identity-H"/>
          <w:lang w:eastAsia="cs-CZ"/>
        </w:rPr>
      </w:pPr>
      <w:r w:rsidRPr="00084454">
        <w:rPr>
          <w:rFonts w:eastAsia="EUAlbertina-Regular-Identity-H"/>
          <w:lang w:eastAsia="cs-CZ"/>
        </w:rPr>
        <w:t xml:space="preserve">&lt;typ='S' </w:t>
      </w:r>
      <w:proofErr w:type="spellStart"/>
      <w:r w:rsidRPr="00084454">
        <w:rPr>
          <w:rFonts w:eastAsia="EUAlbertina-Regular-Identity-H"/>
          <w:lang w:eastAsia="cs-CZ"/>
        </w:rPr>
        <w:t>max.rozsah</w:t>
      </w:r>
      <w:proofErr w:type="spellEnd"/>
      <w:r w:rsidRPr="00084454">
        <w:rPr>
          <w:rFonts w:eastAsia="EUAlbertina-Regular-Identity-H"/>
          <w:lang w:eastAsia="cs-CZ"/>
        </w:rPr>
        <w:t xml:space="preserve"> =7000 vstup='M'&gt;</w:t>
      </w:r>
    </w:p>
    <w:p w14:paraId="0FCB3593" w14:textId="0F6F5EE2" w:rsidR="00AA7D81" w:rsidRPr="00AA7D81" w:rsidRDefault="00CC5AC9" w:rsidP="00F75371">
      <w:pPr>
        <w:pStyle w:val="MPCKO3"/>
      </w:pPr>
      <w:bookmarkStart w:id="413" w:name="_Toc428367946"/>
      <w:bookmarkStart w:id="414" w:name="_Toc528311092"/>
      <w:bookmarkStart w:id="415" w:name="_Toc5610055"/>
      <w:bookmarkStart w:id="416" w:name="_Toc36126851"/>
      <w:bookmarkStart w:id="417" w:name="_Toc69394555"/>
      <w:bookmarkStart w:id="418" w:name="_Toc54694518"/>
      <w:r>
        <w:t>I.</w:t>
      </w:r>
      <w:r w:rsidR="00AA7D81" w:rsidRPr="00AA7D81">
        <w:t>3. Implementácia prioritnej osi</w:t>
      </w:r>
      <w:bookmarkEnd w:id="413"/>
      <w:bookmarkEnd w:id="414"/>
      <w:bookmarkEnd w:id="415"/>
      <w:bookmarkEnd w:id="416"/>
      <w:bookmarkEnd w:id="417"/>
      <w:bookmarkEnd w:id="418"/>
    </w:p>
    <w:p w14:paraId="01D3077F" w14:textId="77777777" w:rsidR="00AA7D81" w:rsidRPr="00AA7D81" w:rsidRDefault="00CC5AC9" w:rsidP="00F75371">
      <w:pPr>
        <w:pStyle w:val="MPCKO4"/>
      </w:pPr>
      <w:bookmarkStart w:id="419" w:name="_Toc428367947"/>
      <w:bookmarkStart w:id="420" w:name="_Toc528311093"/>
      <w:bookmarkStart w:id="421" w:name="_Toc5610056"/>
      <w:bookmarkStart w:id="422" w:name="_Toc36126852"/>
      <w:bookmarkStart w:id="423" w:name="_Toc69394556"/>
      <w:bookmarkStart w:id="424" w:name="_Toc54694519"/>
      <w:r>
        <w:t>I.</w:t>
      </w:r>
      <w:r w:rsidR="00AA7D81" w:rsidRPr="00AA7D81">
        <w:t>3.1 Prehľad</w:t>
      </w:r>
      <w:r w:rsidR="00895CF4">
        <w:t xml:space="preserve"> o vykonávaní</w:t>
      </w:r>
      <w:bookmarkEnd w:id="419"/>
      <w:bookmarkEnd w:id="420"/>
      <w:bookmarkEnd w:id="421"/>
      <w:bookmarkEnd w:id="422"/>
      <w:bookmarkEnd w:id="423"/>
      <w:bookmarkEnd w:id="424"/>
    </w:p>
    <w:p w14:paraId="17D3445E" w14:textId="38F24809"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w:t>
      </w:r>
      <w:proofErr w:type="spellStart"/>
      <w:r w:rsidR="00660CFB">
        <w:rPr>
          <w:rFonts w:eastAsia="EUAlbertina-Regular-Identity-H"/>
          <w:lang w:eastAsia="cs-CZ"/>
        </w:rPr>
        <w:t>komplementar</w:t>
      </w:r>
      <w:r w:rsidR="00CA7E2B">
        <w:rPr>
          <w:rFonts w:eastAsia="EUAlbertina-Regular-Identity-H"/>
          <w:lang w:eastAsia="cs-CZ"/>
        </w:rPr>
        <w:t>ít</w:t>
      </w:r>
      <w:proofErr w:type="spellEnd"/>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w:t>
      </w:r>
      <w:r w:rsidRPr="00AA7D81">
        <w:rPr>
          <w:rFonts w:eastAsia="EUAlbertina-Regular-Identity-H"/>
          <w:lang w:eastAsia="cs-CZ"/>
        </w:rPr>
        <w:lastRenderedPageBreak/>
        <w:t xml:space="preserve">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w:t>
      </w:r>
      <w:proofErr w:type="spellStart"/>
      <w:r w:rsidR="00E43546">
        <w:rPr>
          <w:rFonts w:eastAsia="EUAlbertina-Regular-Identity-H"/>
          <w:lang w:eastAsia="cs-CZ"/>
        </w:rPr>
        <w:t>CuR</w:t>
      </w:r>
      <w:r w:rsidR="00CE32F9">
        <w:rPr>
          <w:rFonts w:eastAsia="EUAlbertina-Regular-Identity-H"/>
          <w:lang w:eastAsia="cs-CZ"/>
        </w:rPr>
        <w:t>I</w:t>
      </w:r>
      <w:proofErr w:type="spellEnd"/>
      <w:r w:rsidR="00E43546">
        <w:rPr>
          <w:rFonts w:eastAsia="EUAlbertina-Regular-Identity-H"/>
          <w:lang w:eastAsia="cs-CZ"/>
        </w:rPr>
        <w:t xml:space="preserve">. </w:t>
      </w:r>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 xml:space="preserve">&lt;typ='S' </w:t>
            </w:r>
            <w:proofErr w:type="spellStart"/>
            <w:r w:rsidRPr="00B076E6">
              <w:rPr>
                <w:i/>
                <w:sz w:val="18"/>
                <w:szCs w:val="18"/>
              </w:rPr>
              <w:t>max.rozsah</w:t>
            </w:r>
            <w:proofErr w:type="spellEnd"/>
            <w:r w:rsidRPr="00B076E6">
              <w:rPr>
                <w:i/>
                <w:sz w:val="18"/>
                <w:szCs w:val="18"/>
              </w:rPr>
              <w:t>=1750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19"/>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435" w:name="_Toc428367948"/>
      <w:bookmarkStart w:id="436" w:name="_Toc528311094"/>
      <w:bookmarkStart w:id="437" w:name="_Toc5610057"/>
      <w:bookmarkStart w:id="438" w:name="_Toc36126853"/>
      <w:bookmarkStart w:id="439" w:name="_Toc69394557"/>
      <w:bookmarkStart w:id="440" w:name="_Toc54694520"/>
      <w:r>
        <w:rPr>
          <w:rFonts w:eastAsiaTheme="minorHAnsi"/>
        </w:rPr>
        <w:lastRenderedPageBreak/>
        <w:t>I.</w:t>
      </w:r>
      <w:r w:rsidR="00AA7D81" w:rsidRPr="00AA7D81">
        <w:rPr>
          <w:rFonts w:eastAsiaTheme="minorHAnsi"/>
        </w:rPr>
        <w:t>3.2 Spoločné a programovo špecifické ukazovatele</w:t>
      </w:r>
      <w:bookmarkEnd w:id="435"/>
      <w:bookmarkEnd w:id="436"/>
      <w:bookmarkEnd w:id="437"/>
      <w:bookmarkEnd w:id="438"/>
      <w:bookmarkEnd w:id="439"/>
      <w:bookmarkEnd w:id="440"/>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1EBE14"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ins w:id="441" w:author="CKO" w:date="2021-04-20T11:31:00Z">
        <w:r w:rsidR="00A5039C">
          <w:rPr>
            <w:rFonts w:eastAsiaTheme="minorHAnsi"/>
            <w:b/>
          </w:rPr>
          <w:t>, EFRR REACT-EU</w:t>
        </w:r>
      </w:ins>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69F3302B"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r w:rsidR="00460E15">
        <w:rPr>
          <w:rFonts w:eastAsiaTheme="minorHAnsi"/>
          <w:i/>
        </w:rPr>
        <w:t>spolu</w:t>
      </w:r>
      <w:r w:rsidR="00315388" w:rsidRPr="0001232C">
        <w:rPr>
          <w:rFonts w:eastAsiaTheme="minorHAnsi"/>
          <w:i/>
        </w:rPr>
        <w:t>financovaný z EFRR</w:t>
      </w:r>
      <w:r w:rsidRPr="0001232C">
        <w:rPr>
          <w:rFonts w:eastAsiaTheme="minorHAnsi"/>
          <w:i/>
        </w:rPr>
        <w:t>/</w:t>
      </w:r>
      <w:ins w:id="442" w:author="CKO" w:date="2021-04-20T11:31:00Z">
        <w:r w:rsidR="00A5039C">
          <w:rPr>
            <w:rFonts w:eastAsiaTheme="minorHAnsi"/>
            <w:i/>
          </w:rPr>
          <w:t>EFRR REACT-EU/</w:t>
        </w:r>
      </w:ins>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p>
    <w:p w14:paraId="6A800657" w14:textId="63F6561B" w:rsidR="008978DA"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p w14:paraId="7C52352D" w14:textId="77777777" w:rsidR="008978DA" w:rsidRDefault="008978DA">
      <w:pPr>
        <w:spacing w:after="200" w:line="276" w:lineRule="auto"/>
        <w:rPr>
          <w:rFonts w:eastAsiaTheme="minorHAnsi"/>
          <w:i/>
        </w:rPr>
      </w:pPr>
      <w:r>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 xml:space="preserve">&lt;typ='S' </w:t>
            </w:r>
            <w:proofErr w:type="spellStart"/>
            <w:r w:rsidRPr="00615891">
              <w:rPr>
                <w:i/>
                <w:sz w:val="16"/>
                <w:szCs w:val="16"/>
              </w:rPr>
              <w:t>max.rozsah</w:t>
            </w:r>
            <w:proofErr w:type="spellEnd"/>
            <w:r w:rsidRPr="00615891">
              <w:rPr>
                <w:i/>
                <w:sz w:val="16"/>
                <w:szCs w:val="16"/>
              </w:rPr>
              <w:t>=875v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0443E8AA" w:rsidR="00AA7D81" w:rsidRPr="00C4551E" w:rsidRDefault="00AA7D81" w:rsidP="00AA7D81">
      <w:pPr>
        <w:spacing w:after="200" w:line="276" w:lineRule="auto"/>
        <w:jc w:val="both"/>
        <w:rPr>
          <w:rFonts w:eastAsiaTheme="minorHAnsi"/>
        </w:rPr>
      </w:pPr>
      <w:r w:rsidRPr="00AA7D81">
        <w:rPr>
          <w:rFonts w:eastAsiaTheme="minorHAnsi"/>
          <w:b/>
        </w:rPr>
        <w:lastRenderedPageBreak/>
        <w:t>Tabuľka 2A Spoločné ukazovatele výsledku pre ESF</w:t>
      </w:r>
      <w:r w:rsidR="007436B1">
        <w:rPr>
          <w:rFonts w:eastAsiaTheme="minorHAnsi"/>
          <w:b/>
        </w:rPr>
        <w:t xml:space="preserve"> </w:t>
      </w:r>
      <w:ins w:id="443" w:author="CKO" w:date="2021-04-20T11:31:00Z">
        <w:r w:rsidR="007436B1">
          <w:rPr>
            <w:rFonts w:eastAsiaTheme="minorHAnsi"/>
            <w:b/>
          </w:rPr>
          <w:t>a ESF REACT-EU</w:t>
        </w:r>
        <w:r w:rsidRPr="00AA7D81">
          <w:rPr>
            <w:rFonts w:eastAsiaTheme="minorHAnsi"/>
            <w:b/>
          </w:rPr>
          <w:t xml:space="preserve"> </w:t>
        </w:r>
      </w:ins>
      <w:r w:rsidRPr="00AA7D81">
        <w:rPr>
          <w:rFonts w:eastAsiaTheme="minorHAnsi"/>
          <w:b/>
        </w:rPr>
        <w:t>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8"/>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7440B9EF"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9"/>
      </w:r>
      <w:r w:rsidRPr="0001232C">
        <w:rPr>
          <w:rFonts w:eastAsiaTheme="minorHAnsi"/>
          <w:i/>
        </w:rPr>
        <w:t>,</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ESF</w:t>
      </w:r>
      <w:del w:id="444" w:author="CKO" w:date="2021-04-20T11:31:00Z">
        <w:r w:rsidRPr="0001232C">
          <w:rPr>
            <w:rFonts w:eastAsiaTheme="minorHAnsi"/>
            <w:i/>
          </w:rPr>
          <w:delText>.</w:delText>
        </w:r>
      </w:del>
      <w:ins w:id="445" w:author="CKO" w:date="2021-04-20T11:31:00Z">
        <w:r w:rsidR="007436B1">
          <w:rPr>
            <w:rFonts w:eastAsiaTheme="minorHAnsi"/>
            <w:i/>
          </w:rPr>
          <w:t>/ESF REACT-EU</w:t>
        </w:r>
        <w:r w:rsidRPr="0001232C">
          <w:rPr>
            <w:rFonts w:eastAsiaTheme="minorHAnsi"/>
            <w:i/>
          </w:rPr>
          <w:t>.</w:t>
        </w:r>
      </w:ins>
      <w:r w:rsidRPr="0001232C">
        <w:rPr>
          <w:rFonts w:eastAsiaTheme="minorHAnsi"/>
          <w:i/>
        </w:rPr>
        <w:t xml:space="preserve"> </w:t>
      </w:r>
    </w:p>
    <w:p w14:paraId="28B2926C" w14:textId="2709B5A5"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w:t>
      </w:r>
      <w:ins w:id="446" w:author="CKO" w:date="2021-04-20T11:31:00Z">
        <w:r w:rsidR="007436B1">
          <w:rPr>
            <w:i/>
          </w:rPr>
          <w:t>/ESF REACT-EU</w:t>
        </w:r>
      </w:ins>
      <w:r w:rsidRPr="00F41510">
        <w:rPr>
          <w:i/>
        </w:rPr>
        <w:t>,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24BF9F28"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w:t>
            </w:r>
            <w:ins w:id="447" w:author="CKO" w:date="2021-04-20T11:31:00Z">
              <w:r w:rsidR="00F76A14">
                <w:rPr>
                  <w:rStyle w:val="Odkaznapoznmkupodiarou"/>
                  <w:rFonts w:eastAsiaTheme="minorHAnsi"/>
                  <w:b/>
                  <w:sz w:val="18"/>
                  <w:szCs w:val="18"/>
                  <w:lang w:eastAsia="en-US"/>
                </w:rPr>
                <w:footnoteReference w:id="20"/>
              </w:r>
            </w:ins>
            <w:r w:rsidRPr="004C374D">
              <w:rPr>
                <w:rFonts w:eastAsiaTheme="minorHAnsi"/>
                <w:b/>
                <w:sz w:val="18"/>
                <w:szCs w:val="18"/>
                <w:lang w:eastAsia="en-US"/>
              </w:rPr>
              <w:t xml:space="preserve">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 xml:space="preserve">liteľné pre </w:t>
            </w:r>
            <w:r>
              <w:rPr>
                <w:rFonts w:eastAsiaTheme="minorHAnsi"/>
                <w:i/>
                <w:sz w:val="16"/>
                <w:szCs w:val="16"/>
                <w:lang w:eastAsia="en-US"/>
              </w:rPr>
              <w:lastRenderedPageBreak/>
              <w:t>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proofErr w:type="spellStart"/>
            <w:r>
              <w:rPr>
                <w:rFonts w:eastAsiaTheme="minorHAnsi"/>
                <w:b/>
                <w:sz w:val="18"/>
                <w:szCs w:val="18"/>
                <w:lang w:eastAsia="de-DE"/>
              </w:rPr>
              <w:t>Kumulatívna</w:t>
            </w:r>
            <w:r w:rsidR="008A563A" w:rsidRPr="004C374D">
              <w:rPr>
                <w:rFonts w:eastAsiaTheme="minorHAnsi"/>
                <w:b/>
                <w:sz w:val="18"/>
                <w:szCs w:val="18"/>
                <w:lang w:eastAsia="de-DE"/>
              </w:rPr>
              <w:t>hodnota</w:t>
            </w:r>
            <w:proofErr w:type="spellEnd"/>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0A2DD1"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získavania kvalifikácie, sú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w:t>
            </w:r>
            <w:r w:rsidRPr="003A1809">
              <w:rPr>
                <w:rFonts w:eastAsiaTheme="minorHAnsi"/>
                <w:sz w:val="16"/>
                <w:szCs w:val="16"/>
                <w:lang w:eastAsia="en-US"/>
              </w:rPr>
              <w:lastRenderedPageBreak/>
              <w:t xml:space="preserve">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3B76AA0E" w:rsidR="00AA7D81" w:rsidRDefault="0010757D" w:rsidP="00AA7D81">
      <w:pPr>
        <w:spacing w:after="200" w:line="276" w:lineRule="auto"/>
        <w:rPr>
          <w:rFonts w:eastAsiaTheme="minorHAnsi"/>
          <w:b/>
        </w:rPr>
      </w:pPr>
      <w:r w:rsidRPr="0010757D" w:rsidDel="0010757D">
        <w:rPr>
          <w:rFonts w:eastAsiaTheme="minorHAnsi"/>
          <w:i/>
        </w:rPr>
        <w:lastRenderedPageBreak/>
        <w:t xml:space="preserve"> </w:t>
      </w:r>
      <w:r w:rsidR="00AA7D81" w:rsidRPr="003A1809">
        <w:rPr>
          <w:rFonts w:eastAsiaTheme="minorHAnsi"/>
          <w:b/>
        </w:rPr>
        <w:t xml:space="preserve">Tabuľka 2B Ukazovatele výsledkov </w:t>
      </w:r>
      <w:r w:rsidR="00A42D5A">
        <w:rPr>
          <w:rFonts w:eastAsiaTheme="minorHAnsi"/>
          <w:b/>
        </w:rPr>
        <w:t>IZM</w:t>
      </w:r>
      <w:ins w:id="450" w:author="CKO" w:date="2021-04-20T11:31:00Z">
        <w:r w:rsidR="00AA7D81" w:rsidRPr="003A1809">
          <w:rPr>
            <w:rFonts w:eastAsiaTheme="minorHAnsi"/>
            <w:b/>
          </w:rPr>
          <w:t xml:space="preserve"> </w:t>
        </w:r>
        <w:r w:rsidR="007436B1">
          <w:rPr>
            <w:rFonts w:eastAsiaTheme="minorHAnsi"/>
            <w:b/>
          </w:rPr>
          <w:t>a IZM REACT-EU</w:t>
        </w:r>
      </w:ins>
      <w:r w:rsidR="007436B1">
        <w:rPr>
          <w:rFonts w:eastAsiaTheme="minorHAnsi"/>
          <w:b/>
        </w:rPr>
        <w:t xml:space="preserve">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21"/>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44B62179"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IZM</w:t>
      </w:r>
      <w:ins w:id="451" w:author="CKO" w:date="2021-04-20T11:31:00Z">
        <w:r w:rsidR="007436B1">
          <w:rPr>
            <w:rFonts w:eastAsiaTheme="minorHAnsi"/>
            <w:i/>
          </w:rPr>
          <w:t>/IZM REACT-EU</w:t>
        </w:r>
      </w:ins>
      <w:r w:rsidRPr="0001232C">
        <w:rPr>
          <w:rFonts w:eastAsiaTheme="minorHAnsi"/>
          <w:i/>
        </w:rPr>
        <w:t xml:space="preserve">.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167BC240"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w:t>
      </w:r>
      <w:ins w:id="452" w:author="CKO" w:date="2021-04-20T11:31:00Z">
        <w:r w:rsidR="007436B1">
          <w:rPr>
            <w:rFonts w:eastAsiaTheme="minorHAnsi"/>
            <w:i/>
          </w:rPr>
          <w:t>/ESF REACT-EU</w:t>
        </w:r>
      </w:ins>
      <w:r>
        <w:rPr>
          <w:rFonts w:eastAsiaTheme="minorHAnsi"/>
          <w:i/>
        </w:rPr>
        <w:t xml:space="preserve"> a</w:t>
      </w:r>
      <w:r w:rsidR="007436B1">
        <w:rPr>
          <w:rFonts w:eastAsiaTheme="minorHAnsi"/>
          <w:i/>
        </w:rPr>
        <w:t> </w:t>
      </w:r>
      <w:r>
        <w:rPr>
          <w:rFonts w:eastAsiaTheme="minorHAnsi"/>
          <w:i/>
        </w:rPr>
        <w:t>IZM</w:t>
      </w:r>
      <w:ins w:id="453" w:author="CKO" w:date="2021-04-20T11:31:00Z">
        <w:r w:rsidR="007436B1">
          <w:rPr>
            <w:rFonts w:eastAsiaTheme="minorHAnsi"/>
            <w:i/>
          </w:rPr>
          <w:t>/IZM REACT-EU</w:t>
        </w:r>
      </w:ins>
      <w:r>
        <w:rPr>
          <w:rFonts w:eastAsiaTheme="minorHAnsi"/>
          <w:i/>
        </w:rPr>
        <w:t xml:space="preserve">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V prípade ukazovateľov dlhodobých výsledkov ESF</w:t>
      </w:r>
      <w:ins w:id="454" w:author="CKO" w:date="2021-04-20T11:31:00Z">
        <w:r w:rsidR="007436B1">
          <w:rPr>
            <w:rFonts w:eastAsiaTheme="minorHAnsi"/>
            <w:i/>
          </w:rPr>
          <w:t>/ESF REACT-EU</w:t>
        </w:r>
      </w:ins>
      <w:r>
        <w:rPr>
          <w:rFonts w:eastAsiaTheme="minorHAnsi"/>
          <w:i/>
        </w:rPr>
        <w:t xml:space="preserve"> </w:t>
      </w:r>
      <w:r w:rsidR="007C672A">
        <w:rPr>
          <w:rFonts w:eastAsiaTheme="minorHAnsi"/>
          <w:i/>
        </w:rPr>
        <w:t>a</w:t>
      </w:r>
      <w:r w:rsidR="007436B1">
        <w:rPr>
          <w:rFonts w:eastAsiaTheme="minorHAnsi"/>
          <w:i/>
        </w:rPr>
        <w:t> </w:t>
      </w:r>
      <w:r w:rsidR="007C672A">
        <w:rPr>
          <w:rFonts w:eastAsiaTheme="minorHAnsi"/>
          <w:i/>
        </w:rPr>
        <w:t>IZM</w:t>
      </w:r>
      <w:ins w:id="455" w:author="CKO" w:date="2021-04-20T11:31:00Z">
        <w:r w:rsidR="007436B1">
          <w:rPr>
            <w:rFonts w:eastAsiaTheme="minorHAnsi"/>
            <w:i/>
          </w:rPr>
          <w:t>/IZM REACT-EU</w:t>
        </w:r>
      </w:ins>
      <w:r w:rsidR="007C672A">
        <w:rPr>
          <w:rFonts w:eastAsiaTheme="minorHAnsi"/>
          <w:i/>
        </w:rPr>
        <w:t xml:space="preserve">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 xml:space="preserve">Spoločný ukazovateľ výstupu, použitý ako </w:t>
            </w:r>
            <w:r>
              <w:rPr>
                <w:rFonts w:eastAsiaTheme="minorHAnsi"/>
                <w:b/>
                <w:sz w:val="18"/>
                <w:szCs w:val="18"/>
                <w:lang w:eastAsia="en-US"/>
              </w:rPr>
              <w:lastRenderedPageBreak/>
              <w:t>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0A2DD1"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ktorým bolo v  čase odchodu ponúknuté zamestnanie,  </w:t>
            </w:r>
            <w:r w:rsidRPr="003A1809">
              <w:rPr>
                <w:rFonts w:eastAsiaTheme="minorHAnsi"/>
                <w:i/>
                <w:sz w:val="16"/>
                <w:szCs w:val="16"/>
                <w:lang w:eastAsia="en-US"/>
              </w:rPr>
              <w:lastRenderedPageBreak/>
              <w:t>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do procesu vzdelávania/odbornej prípravy, získavania kvalifikácie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k získaniu kvalifikácie, učňovskú </w:t>
            </w:r>
            <w:r w:rsidRPr="003A1809">
              <w:rPr>
                <w:rFonts w:eastAsiaTheme="minorHAnsi"/>
                <w:i/>
                <w:sz w:val="16"/>
                <w:szCs w:val="16"/>
                <w:lang w:eastAsia="en-US"/>
              </w:rPr>
              <w:lastRenderedPageBreak/>
              <w:t>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sú v  čase odchodu zamestnaní, a to aj </w:t>
            </w:r>
            <w:r w:rsidRPr="003A1809">
              <w:rPr>
                <w:rFonts w:eastAsiaTheme="minorHAnsi"/>
                <w:i/>
                <w:sz w:val="16"/>
                <w:szCs w:val="16"/>
                <w:lang w:eastAsia="en-US"/>
              </w:rPr>
              <w:lastRenderedPageBreak/>
              <w:t>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6A56B08E" w:rsidR="009D1DB5" w:rsidRPr="003A1809" w:rsidRDefault="00AA7D81" w:rsidP="00BD740D">
      <w:pPr>
        <w:keepNext/>
        <w:spacing w:after="200" w:line="276" w:lineRule="auto"/>
        <w:jc w:val="both"/>
        <w:rPr>
          <w:rFonts w:eastAsiaTheme="minorHAnsi"/>
          <w:b/>
        </w:rPr>
      </w:pPr>
      <w:r w:rsidRPr="003A1809">
        <w:rPr>
          <w:rFonts w:eastAsiaTheme="minorHAnsi"/>
          <w:b/>
        </w:rPr>
        <w:lastRenderedPageBreak/>
        <w:t>Tabuľka 2C Programovo špecifické ukazovatele výsledku pre ESF</w:t>
      </w:r>
      <w:ins w:id="456" w:author="CKO" w:date="2021-04-20T11:31:00Z">
        <w:r w:rsidR="007436B1">
          <w:rPr>
            <w:rFonts w:eastAsiaTheme="minorHAnsi"/>
            <w:b/>
          </w:rPr>
          <w:t xml:space="preserve"> a ESF REACT-EU, IZM a IZM REACT-EU</w:t>
        </w:r>
      </w:ins>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22"/>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758D01"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IZM/ESF</w:t>
      </w:r>
      <w:ins w:id="457" w:author="CKO" w:date="2021-04-20T11:31:00Z">
        <w:r w:rsidR="00DF379A">
          <w:rPr>
            <w:rFonts w:eastAsiaTheme="minorHAnsi"/>
            <w:i/>
          </w:rPr>
          <w:t>/IZM REACT-</w:t>
        </w:r>
        <w:r w:rsidR="007436B1">
          <w:rPr>
            <w:rFonts w:eastAsiaTheme="minorHAnsi"/>
            <w:i/>
          </w:rPr>
          <w:t>EU/ESF REACT-EU</w:t>
        </w:r>
      </w:ins>
      <w:r w:rsidRPr="0001232C">
        <w:rPr>
          <w:rFonts w:eastAsiaTheme="minorHAnsi"/>
          <w:i/>
        </w:rPr>
        <w:t xml:space="preserve">. </w:t>
      </w:r>
    </w:p>
    <w:p w14:paraId="64FA7D6D" w14:textId="6CB83058"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4a a 13 vzoru OP. V prípade ukazovateľov IZM</w:t>
      </w:r>
      <w:ins w:id="458" w:author="CKO" w:date="2021-04-20T11:31:00Z">
        <w:r w:rsidR="007436B1">
          <w:rPr>
            <w:rFonts w:eastAsiaTheme="minorHAnsi"/>
            <w:i/>
          </w:rPr>
          <w:t>/IZM REACT-EU</w:t>
        </w:r>
      </w:ins>
      <w:r w:rsidRPr="00F41510">
        <w:rPr>
          <w:rFonts w:eastAsiaTheme="minorHAnsi"/>
          <w:i/>
        </w:rPr>
        <w:t xml:space="preserve">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744D91C4" w14:textId="1C9C4081" w:rsidR="008978DA" w:rsidRDefault="008978DA" w:rsidP="00F41510">
      <w:pPr>
        <w:spacing w:after="120"/>
        <w:jc w:val="both"/>
        <w:rPr>
          <w:rFonts w:eastAsiaTheme="minorHAnsi"/>
          <w:u w:val="single"/>
        </w:rPr>
      </w:pPr>
    </w:p>
    <w:p w14:paraId="31636809" w14:textId="77777777"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lastRenderedPageBreak/>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3C979B68"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ins w:id="459" w:author="CKO" w:date="2021-04-20T11:31:00Z">
              <w:r w:rsidR="00DF379A">
                <w:rPr>
                  <w:rStyle w:val="Odkaznapoznmkupodiarou"/>
                  <w:rFonts w:eastAsiaTheme="minorHAnsi"/>
                  <w:b/>
                  <w:sz w:val="18"/>
                  <w:szCs w:val="18"/>
                  <w:lang w:eastAsia="en-US"/>
                </w:rPr>
                <w:footnoteReference w:id="23"/>
              </w:r>
            </w:ins>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0A2DD1" w:rsidRPr="003A1809" w14:paraId="5983ACC6" w14:textId="77777777" w:rsidTr="008978DA">
        <w:trPr>
          <w:cantSplit/>
          <w:trHeight w:val="428"/>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C4095B" w:rsidRPr="003A1809" w14:paraId="18ABD953"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cantSplit/>
          <w:trHeight w:val="49"/>
          <w:jc w:val="center"/>
        </w:trPr>
        <w:tc>
          <w:tcPr>
            <w:tcW w:w="63"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77"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67"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91"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79"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83"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83"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68"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35"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8"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30"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3"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7"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7"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7"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7"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7"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8"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4"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42"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C4095B"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w:t>
            </w:r>
            <w:proofErr w:type="spellStart"/>
            <w:r w:rsidRPr="00407E3D">
              <w:rPr>
                <w:rFonts w:eastAsiaTheme="minorHAnsi"/>
                <w:i/>
                <w:sz w:val="18"/>
                <w:szCs w:val="18"/>
                <w:lang w:val="en-GB" w:eastAsia="en-US"/>
              </w:rPr>
              <w:t>typ</w:t>
            </w:r>
            <w:proofErr w:type="spellEnd"/>
            <w:r w:rsidRPr="00407E3D">
              <w:rPr>
                <w:rFonts w:eastAsiaTheme="minorHAnsi"/>
                <w:i/>
                <w:sz w:val="18"/>
                <w:szCs w:val="18"/>
                <w:lang w:val="en-GB" w:eastAsia="en-US"/>
              </w:rPr>
              <w:t xml:space="preserve">='S' </w:t>
            </w:r>
            <w:proofErr w:type="spellStart"/>
            <w:r w:rsidRPr="00407E3D">
              <w:rPr>
                <w:rFonts w:eastAsiaTheme="minorHAnsi"/>
                <w:i/>
                <w:sz w:val="18"/>
                <w:szCs w:val="18"/>
                <w:lang w:val="en-GB" w:eastAsia="en-US"/>
              </w:rPr>
              <w:t>vstup</w:t>
            </w:r>
            <w:proofErr w:type="spellEnd"/>
            <w:r w:rsidRPr="00407E3D">
              <w:rPr>
                <w:rFonts w:eastAsiaTheme="minorHAnsi"/>
                <w:i/>
                <w:sz w:val="18"/>
                <w:szCs w:val="18"/>
                <w:lang w:val="en-GB" w:eastAsia="en-US"/>
              </w:rPr>
              <w:t>='G'&gt;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3301088A" w:rsidR="005414C7" w:rsidRDefault="005414C7" w:rsidP="00AA7D81">
      <w:pPr>
        <w:spacing w:after="200" w:line="276" w:lineRule="auto"/>
        <w:rPr>
          <w:rFonts w:eastAsiaTheme="minorHAnsi"/>
          <w:b/>
        </w:rPr>
      </w:pPr>
    </w:p>
    <w:p w14:paraId="49B16568" w14:textId="66D244D7" w:rsidR="0076061F" w:rsidRDefault="0076061F" w:rsidP="00AA7D81">
      <w:pPr>
        <w:spacing w:after="200" w:line="276" w:lineRule="auto"/>
        <w:rPr>
          <w:rFonts w:eastAsiaTheme="minorHAnsi"/>
          <w:b/>
        </w:rPr>
      </w:pPr>
    </w:p>
    <w:p w14:paraId="2BA7CCD7" w14:textId="3AB6BCA0" w:rsidR="008978DA" w:rsidRDefault="008978DA" w:rsidP="00AA7D81">
      <w:pPr>
        <w:spacing w:after="200" w:line="276" w:lineRule="auto"/>
        <w:rPr>
          <w:rFonts w:eastAsiaTheme="minorHAnsi"/>
          <w:b/>
        </w:rPr>
      </w:pPr>
    </w:p>
    <w:p w14:paraId="0F6F14F4" w14:textId="77777777" w:rsidR="008978DA" w:rsidRDefault="008978DA" w:rsidP="00AA7D81">
      <w:pPr>
        <w:spacing w:after="200" w:line="276" w:lineRule="auto"/>
        <w:rPr>
          <w:rFonts w:eastAsiaTheme="minorHAnsi"/>
          <w:b/>
        </w:rPr>
      </w:pPr>
    </w:p>
    <w:p w14:paraId="49CB65DC" w14:textId="0DD310C3" w:rsidR="00AA7D81" w:rsidRPr="00CB0F5E" w:rsidRDefault="00AA7D81" w:rsidP="00AA7D81">
      <w:pPr>
        <w:spacing w:after="200" w:line="276" w:lineRule="auto"/>
        <w:rPr>
          <w:rFonts w:eastAsiaTheme="minorHAnsi"/>
          <w:b/>
        </w:rPr>
      </w:pPr>
      <w:r w:rsidRPr="00CB0F5E">
        <w:rPr>
          <w:rFonts w:eastAsiaTheme="minorHAnsi"/>
          <w:b/>
        </w:rPr>
        <w:lastRenderedPageBreak/>
        <w:t>Tabuľka 3A  Spoločné a  programovo špecif</w:t>
      </w:r>
      <w:r w:rsidR="00043E8B">
        <w:rPr>
          <w:rFonts w:eastAsiaTheme="minorHAnsi"/>
          <w:b/>
        </w:rPr>
        <w:t>ické ukazovatele výstupu pre EFRR</w:t>
      </w:r>
      <w:ins w:id="462" w:author="CKO" w:date="2021-04-20T11:31:00Z">
        <w:r w:rsidR="007436B1">
          <w:rPr>
            <w:rFonts w:eastAsiaTheme="minorHAnsi"/>
            <w:b/>
          </w:rPr>
          <w:t>, EFRR REACT-EU</w:t>
        </w:r>
      </w:ins>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6372AA32"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r w:rsidR="00460E15">
        <w:rPr>
          <w:rFonts w:eastAsiaTheme="minorHAnsi"/>
          <w:i/>
        </w:rPr>
        <w:t>spolu</w:t>
      </w:r>
      <w:r w:rsidR="00315388" w:rsidRPr="0001232C">
        <w:rPr>
          <w:rFonts w:eastAsiaTheme="minorHAnsi"/>
          <w:i/>
        </w:rPr>
        <w:t>financovanú z EFRR</w:t>
      </w:r>
      <w:r w:rsidRPr="0001232C">
        <w:rPr>
          <w:rFonts w:eastAsiaTheme="minorHAnsi"/>
          <w:i/>
        </w:rPr>
        <w:t>/</w:t>
      </w:r>
      <w:ins w:id="463" w:author="CKO" w:date="2021-04-20T11:31:00Z">
        <w:r w:rsidR="00200CC8">
          <w:rPr>
            <w:rFonts w:eastAsiaTheme="minorHAnsi"/>
            <w:i/>
          </w:rPr>
          <w:t>EFRR REACT-EU/</w:t>
        </w:r>
      </w:ins>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r w:rsidR="00460E15">
        <w:rPr>
          <w:rFonts w:eastAsiaTheme="minorHAnsi"/>
          <w:i/>
        </w:rPr>
        <w:t>spolu</w:t>
      </w:r>
      <w:r w:rsidR="00942CED" w:rsidRPr="0001232C">
        <w:rPr>
          <w:rFonts w:eastAsiaTheme="minorHAnsi"/>
          <w:i/>
        </w:rPr>
        <w:t>financovanej z EFRR/</w:t>
      </w:r>
      <w:ins w:id="464" w:author="CKO" w:date="2021-04-20T11:31:00Z">
        <w:r w:rsidR="00200CC8">
          <w:rPr>
            <w:rFonts w:eastAsiaTheme="minorHAnsi"/>
            <w:i/>
          </w:rPr>
          <w:t>EFRR REACT-EU/</w:t>
        </w:r>
      </w:ins>
      <w:r w:rsidR="00942CED" w:rsidRPr="0001232C">
        <w:rPr>
          <w:rFonts w:eastAsiaTheme="minorHAnsi"/>
          <w:i/>
        </w:rPr>
        <w:t xml:space="preserve">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4046F27D"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ins w:id="465" w:author="CKO" w:date="2021-04-20T11:31:00Z">
        <w:r w:rsidR="00200CC8">
          <w:rPr>
            <w:rFonts w:eastAsiaTheme="minorHAnsi"/>
            <w:i/>
          </w:rPr>
          <w:t>/EFRR REACT-EU</w:t>
        </w:r>
      </w:ins>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merateľných ukazovateľov, vykazovaných aj v rámci tabuľky 3B (CO01-CO05 pre EFRR</w:t>
      </w:r>
      <w:ins w:id="466" w:author="CKO" w:date="2021-04-20T11:31:00Z">
        <w:r w:rsidR="00200CC8">
          <w:rPr>
            <w:rFonts w:eastAsiaTheme="minorHAnsi"/>
            <w:i/>
          </w:rPr>
          <w:t>/EFRR REACT-EU</w:t>
        </w:r>
      </w:ins>
      <w:r w:rsidR="00156583">
        <w:rPr>
          <w:rFonts w:eastAsiaTheme="minorHAnsi"/>
          <w:i/>
        </w:rPr>
        <w:t xml:space="preserve">), </w:t>
      </w:r>
      <w:r w:rsidR="00F31F41">
        <w:rPr>
          <w:rFonts w:eastAsiaTheme="minorHAnsi"/>
          <w:i/>
        </w:rPr>
        <w:t>za čiastočne a/ alebo plne realizované projekty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p>
    <w:p w14:paraId="29850356" w14:textId="13F23E86"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7743F3">
        <w:rPr>
          <w:rFonts w:eastAsiaTheme="minorHAnsi"/>
          <w:i/>
        </w:rPr>
        <w:t>uvedi</w:t>
      </w:r>
      <w:r w:rsidR="00252B83">
        <w:rPr>
          <w:rFonts w:eastAsiaTheme="minorHAnsi"/>
          <w:i/>
        </w:rPr>
        <w:t>e, aký spôsob vykazovania si zvolil, či za čiastočne alebo plne realizované projekty;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p>
    <w:p w14:paraId="6EDDB3B6" w14:textId="77777777" w:rsidR="00BD740D" w:rsidRDefault="00BD740D">
      <w:pPr>
        <w:spacing w:after="200" w:line="276" w:lineRule="auto"/>
        <w:rPr>
          <w:rFonts w:eastAsiaTheme="minorHAnsi"/>
          <w:u w:val="single"/>
        </w:rPr>
      </w:pPr>
      <w:r>
        <w:rPr>
          <w:rFonts w:eastAsiaTheme="minorHAnsi"/>
          <w:u w:val="single"/>
        </w:rPr>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665B615C"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ins w:id="467" w:author="CKO" w:date="2021-04-20T11:31:00Z">
              <w:r w:rsidR="00DF379A">
                <w:rPr>
                  <w:rStyle w:val="Odkaznapoznmkupodiarou"/>
                  <w:rFonts w:eastAsiaTheme="minorHAnsi"/>
                  <w:b/>
                  <w:sz w:val="18"/>
                  <w:szCs w:val="18"/>
                  <w:lang w:eastAsia="en-US"/>
                </w:rPr>
                <w:footnoteReference w:id="24"/>
              </w:r>
            </w:ins>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35FD6" w:rsidRPr="00AA7D81" w14:paraId="3BD4684D" w14:textId="77777777" w:rsidTr="008978DA">
        <w:trPr>
          <w:cantSplit/>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 xml:space="preserve">='S'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w:t>
            </w:r>
            <w:proofErr w:type="spellStart"/>
            <w:r w:rsidRPr="0065335D">
              <w:rPr>
                <w:rFonts w:eastAsia="Calibri"/>
                <w:i/>
                <w:sz w:val="18"/>
                <w:szCs w:val="18"/>
                <w:lang w:val="en-GB" w:eastAsia="en-GB"/>
              </w:rPr>
              <w:t>typ</w:t>
            </w:r>
            <w:proofErr w:type="spellEnd"/>
            <w:r w:rsidRPr="0065335D">
              <w:rPr>
                <w:rFonts w:eastAsia="Calibri"/>
                <w:i/>
                <w:sz w:val="18"/>
                <w:szCs w:val="18"/>
                <w:lang w:val="en-GB" w:eastAsia="en-GB"/>
              </w:rPr>
              <w:t xml:space="preserve">='S' </w:t>
            </w:r>
            <w:proofErr w:type="spellStart"/>
            <w:r w:rsidRPr="0065335D">
              <w:rPr>
                <w:rFonts w:eastAsia="Calibri"/>
                <w:i/>
                <w:sz w:val="18"/>
                <w:szCs w:val="18"/>
                <w:lang w:val="en-GB" w:eastAsia="en-GB"/>
              </w:rPr>
              <w:t>vstup</w:t>
            </w:r>
            <w:proofErr w:type="spellEnd"/>
            <w:r w:rsidRPr="0065335D">
              <w:rPr>
                <w:rFonts w:eastAsia="Calibri"/>
                <w:i/>
                <w:sz w:val="18"/>
                <w:szCs w:val="18"/>
                <w:lang w:val="en-GB" w:eastAsia="en-GB"/>
              </w:rPr>
              <w:t>='G'&gt;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 xml:space="preserve">N' </w:t>
            </w:r>
            <w:proofErr w:type="spellStart"/>
            <w:r>
              <w:rPr>
                <w:rFonts w:eastAsia="Calibri"/>
                <w:i/>
                <w:sz w:val="18"/>
                <w:szCs w:val="18"/>
                <w:lang w:val="en-GB" w:eastAsia="en-GB"/>
              </w:rPr>
              <w:t>vstup</w:t>
            </w:r>
            <w:proofErr w:type="spellEnd"/>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w:t>
            </w:r>
            <w:proofErr w:type="spellStart"/>
            <w:r w:rsidRPr="00960B56">
              <w:rPr>
                <w:rFonts w:eastAsia="Calibri"/>
                <w:i/>
                <w:sz w:val="18"/>
                <w:szCs w:val="18"/>
                <w:lang w:val="en-GB" w:eastAsia="en-GB"/>
              </w:rPr>
              <w:t>typ</w:t>
            </w:r>
            <w:proofErr w:type="spellEnd"/>
            <w:r w:rsidRPr="00960B56">
              <w:rPr>
                <w:rFonts w:eastAsia="Calibri"/>
                <w:i/>
                <w:sz w:val="18"/>
                <w:szCs w:val="18"/>
                <w:lang w:val="en-GB" w:eastAsia="en-GB"/>
              </w:rPr>
              <w:t>='</w:t>
            </w:r>
            <w:r>
              <w:rPr>
                <w:rFonts w:eastAsia="Calibri"/>
                <w:i/>
                <w:sz w:val="18"/>
                <w:szCs w:val="18"/>
                <w:lang w:val="en-GB" w:eastAsia="en-GB"/>
              </w:rPr>
              <w:t>N</w:t>
            </w:r>
            <w:r w:rsidRPr="00960B56">
              <w:rPr>
                <w:rFonts w:eastAsia="Calibri"/>
                <w:i/>
                <w:sz w:val="18"/>
                <w:szCs w:val="18"/>
                <w:lang w:val="en-GB" w:eastAsia="en-GB"/>
              </w:rPr>
              <w:t xml:space="preserve">' </w:t>
            </w:r>
            <w:proofErr w:type="spellStart"/>
            <w:r>
              <w:rPr>
                <w:rFonts w:eastAsia="Calibri"/>
                <w:i/>
                <w:sz w:val="18"/>
                <w:szCs w:val="18"/>
                <w:lang w:val="en-GB" w:eastAsia="en-GB"/>
              </w:rPr>
              <w:t>vstup</w:t>
            </w:r>
            <w:proofErr w:type="spellEnd"/>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w:t>
            </w:r>
            <w:proofErr w:type="spellStart"/>
            <w:r w:rsidRPr="00A10482">
              <w:rPr>
                <w:rFonts w:eastAsia="Calibri"/>
                <w:i/>
                <w:sz w:val="18"/>
                <w:szCs w:val="18"/>
                <w:lang w:val="en-GB" w:eastAsia="en-GB"/>
              </w:rPr>
              <w:t>typ</w:t>
            </w:r>
            <w:proofErr w:type="spellEnd"/>
            <w:r w:rsidRPr="00A10482">
              <w:rPr>
                <w:rFonts w:eastAsia="Calibri"/>
                <w:i/>
                <w:sz w:val="18"/>
                <w:szCs w:val="18"/>
                <w:lang w:val="en-GB" w:eastAsia="en-GB"/>
              </w:rPr>
              <w:t xml:space="preserve">='N' </w:t>
            </w:r>
            <w:proofErr w:type="spellStart"/>
            <w:r w:rsidRPr="00A10482">
              <w:rPr>
                <w:rFonts w:eastAsia="Calibri"/>
                <w:i/>
                <w:sz w:val="18"/>
                <w:szCs w:val="18"/>
                <w:lang w:val="en-GB" w:eastAsia="en-GB"/>
              </w:rPr>
              <w:t>vstup</w:t>
            </w:r>
            <w:proofErr w:type="spellEnd"/>
            <w:r w:rsidRPr="00A10482">
              <w:rPr>
                <w:rFonts w:eastAsia="Calibri"/>
                <w:i/>
                <w:sz w:val="18"/>
                <w:szCs w:val="18"/>
                <w:lang w:val="en-GB" w:eastAsia="en-GB"/>
              </w:rPr>
              <w:t>='M'&gt;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proofErr w:type="spellStart"/>
            <w:r w:rsidRPr="0070541B">
              <w:rPr>
                <w:i/>
                <w:sz w:val="18"/>
                <w:szCs w:val="18"/>
              </w:rPr>
              <w:t>max.rozsah</w:t>
            </w:r>
            <w:proofErr w:type="spellEnd"/>
            <w:r w:rsidRPr="0070541B">
              <w:rPr>
                <w:i/>
                <w:sz w:val="18"/>
                <w:szCs w:val="18"/>
              </w:rPr>
              <w:t>=875 vstup='M'&gt;</w:t>
            </w:r>
          </w:p>
        </w:tc>
      </w:tr>
      <w:tr w:rsidR="00C4095B" w:rsidRPr="00AA7D81" w14:paraId="27FFD422"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cantSplit/>
          <w:trHeight w:val="87"/>
        </w:trPr>
        <w:tc>
          <w:tcPr>
            <w:tcW w:w="33" w:type="dxa"/>
            <w:vMerge/>
            <w:shd w:val="clear" w:color="auto" w:fill="B8CCE4" w:themeFill="accent1" w:themeFillTint="66"/>
            <w:tcMar>
              <w:left w:w="0" w:type="dxa"/>
              <w:right w:w="0"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12" w:type="dxa"/>
            <w:shd w:val="clear" w:color="auto" w:fill="B8CCE4" w:themeFill="accent1" w:themeFillTint="66"/>
            <w:tcMar>
              <w:left w:w="0" w:type="dxa"/>
              <w:right w:w="0"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17" w:type="dxa"/>
            <w:shd w:val="clear" w:color="auto" w:fill="B8CCE4" w:themeFill="accent1" w:themeFillTint="66"/>
            <w:tcMar>
              <w:left w:w="0" w:type="dxa"/>
              <w:right w:w="0"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14" w:type="dxa"/>
            <w:shd w:val="clear" w:color="auto" w:fill="B8CCE4" w:themeFill="accent1" w:themeFillTint="66"/>
            <w:tcMar>
              <w:left w:w="0" w:type="dxa"/>
              <w:right w:w="0"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9" w:type="dxa"/>
            <w:shd w:val="clear" w:color="auto" w:fill="B8CCE4" w:themeFill="accent1" w:themeFillTint="66"/>
            <w:tcMar>
              <w:left w:w="0" w:type="dxa"/>
              <w:right w:w="0"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16" w:type="dxa"/>
            <w:shd w:val="clear" w:color="auto" w:fill="B8CCE4" w:themeFill="accent1" w:themeFillTint="66"/>
            <w:tcMar>
              <w:left w:w="0" w:type="dxa"/>
              <w:right w:w="0"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6" w:type="dxa"/>
            <w:shd w:val="clear" w:color="auto" w:fill="B8CCE4" w:themeFill="accent1" w:themeFillTint="66"/>
            <w:tcMar>
              <w:left w:w="0" w:type="dxa"/>
              <w:right w:w="0"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6"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6"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cMar>
              <w:left w:w="0" w:type="dxa"/>
              <w:right w:w="0"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18" w:type="dxa"/>
            <w:shd w:val="clear" w:color="auto" w:fill="B8CCE4" w:themeFill="accent1" w:themeFillTint="66"/>
            <w:tcMar>
              <w:left w:w="0" w:type="dxa"/>
              <w:right w:w="0"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35FD6" w:rsidRPr="00AA7D81" w14:paraId="6FB4C23A" w14:textId="77777777" w:rsidTr="003176CF">
        <w:tc>
          <w:tcPr>
            <w:tcW w:w="1843"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35FD6"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709"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027F301F"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EFRR</w:t>
      </w:r>
      <w:r w:rsidR="007436B1">
        <w:rPr>
          <w:rFonts w:eastAsiaTheme="minorHAnsi"/>
          <w:b/>
        </w:rPr>
        <w:t xml:space="preserve"> </w:t>
      </w:r>
      <w:ins w:id="470" w:author="CKO" w:date="2021-04-20T11:31:00Z">
        <w:r w:rsidR="007436B1">
          <w:rPr>
            <w:rFonts w:eastAsiaTheme="minorHAnsi"/>
            <w:b/>
          </w:rPr>
          <w:t>a EFRR REACT-EU</w:t>
        </w:r>
        <w:r w:rsidR="00B5361E" w:rsidRPr="00FF51E9">
          <w:rPr>
            <w:rFonts w:eastAsiaTheme="minorHAnsi"/>
            <w:b/>
          </w:rPr>
          <w:t xml:space="preserve"> </w:t>
        </w:r>
      </w:ins>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7229E8A2"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r w:rsidR="00460E15">
        <w:rPr>
          <w:rFonts w:eastAsiaTheme="minorHAnsi"/>
          <w:i/>
        </w:rPr>
        <w:t>spolu</w:t>
      </w:r>
      <w:r w:rsidR="00216F6B" w:rsidRPr="0001232C">
        <w:rPr>
          <w:rFonts w:eastAsiaTheme="minorHAnsi"/>
          <w:i/>
        </w:rPr>
        <w:t>financované z</w:t>
      </w:r>
      <w:r w:rsidR="00200CC8">
        <w:rPr>
          <w:rFonts w:eastAsiaTheme="minorHAnsi"/>
          <w:i/>
        </w:rPr>
        <w:t> </w:t>
      </w:r>
      <w:r w:rsidR="00315388" w:rsidRPr="0001232C">
        <w:rPr>
          <w:rFonts w:eastAsiaTheme="minorHAnsi"/>
          <w:i/>
        </w:rPr>
        <w:t>EFRR</w:t>
      </w:r>
      <w:del w:id="471" w:author="CKO" w:date="2021-04-20T11:31:00Z">
        <w:r w:rsidRPr="0001232C">
          <w:rPr>
            <w:rFonts w:eastAsiaTheme="minorHAnsi"/>
            <w:i/>
          </w:rPr>
          <w:delText>.</w:delText>
        </w:r>
      </w:del>
      <w:ins w:id="472" w:author="CKO" w:date="2021-04-20T11:31:00Z">
        <w:r w:rsidR="00200CC8">
          <w:rPr>
            <w:rFonts w:eastAsiaTheme="minorHAnsi"/>
            <w:i/>
          </w:rPr>
          <w:t>/EFRR REACT-EU</w:t>
        </w:r>
        <w:r w:rsidRPr="0001232C">
          <w:rPr>
            <w:rFonts w:eastAsiaTheme="minorHAnsi"/>
            <w:i/>
          </w:rPr>
          <w:t>.</w:t>
        </w:r>
      </w:ins>
      <w:r w:rsidRPr="0001232C">
        <w:rPr>
          <w:rFonts w:eastAsiaTheme="minorHAnsi"/>
          <w:i/>
        </w:rPr>
        <w:t xml:space="preserve"> </w:t>
      </w:r>
    </w:p>
    <w:p w14:paraId="20911A8B" w14:textId="628DE0D6"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1A94277E"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lastRenderedPageBreak/>
        <w:t>Tabuľka 4A Spoločné ukazovatele výstupu pre ESF</w:t>
      </w:r>
      <w:ins w:id="473" w:author="CKO" w:date="2021-04-20T11:31:00Z">
        <w:r w:rsidR="00200CC8">
          <w:rPr>
            <w:rFonts w:eastAsiaTheme="minorHAnsi"/>
            <w:b/>
          </w:rPr>
          <w:t>, ESF REACT-EU, IZM, IZM REACT-EU</w:t>
        </w:r>
      </w:ins>
      <w:r w:rsidRPr="009839E4">
        <w:rPr>
          <w:rFonts w:eastAsiaTheme="minorHAnsi"/>
          <w:b/>
        </w:rPr>
        <w:t xml:space="preserve">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4CCE86F6"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del w:id="474" w:author="CKO" w:date="2021-04-20T11:31:00Z">
        <w:r w:rsidRPr="0001232C">
          <w:rPr>
            <w:rFonts w:eastAsiaTheme="minorHAnsi"/>
            <w:i/>
          </w:rPr>
          <w:delText>IZM</w:delText>
        </w:r>
      </w:del>
      <w:ins w:id="475" w:author="CKO" w:date="2021-04-20T11:31:00Z">
        <w:r w:rsidR="00200CC8">
          <w:rPr>
            <w:rFonts w:eastAsiaTheme="minorHAnsi"/>
            <w:i/>
          </w:rPr>
          <w:t>ESF REACT-EU/</w:t>
        </w:r>
        <w:r w:rsidRPr="0001232C">
          <w:rPr>
            <w:rFonts w:eastAsiaTheme="minorHAnsi"/>
            <w:i/>
          </w:rPr>
          <w:t>IZM</w:t>
        </w:r>
        <w:r w:rsidR="00200CC8">
          <w:rPr>
            <w:rFonts w:eastAsiaTheme="minorHAnsi"/>
            <w:i/>
          </w:rPr>
          <w:t>/IZM REACT-EU</w:t>
        </w:r>
      </w:ins>
      <w:r w:rsidRPr="0001232C">
        <w:rPr>
          <w:rFonts w:eastAsiaTheme="minorHAnsi"/>
          <w:i/>
        </w:rPr>
        <w:t xml:space="preserve">. </w:t>
      </w:r>
    </w:p>
    <w:p w14:paraId="2CB3FD33" w14:textId="7E5E57FD"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w:t>
      </w:r>
      <w:ins w:id="476" w:author="CKO" w:date="2021-04-20T11:31:00Z">
        <w:r w:rsidR="00200CC8">
          <w:rPr>
            <w:rFonts w:eastAsiaTheme="minorHAnsi"/>
            <w:i/>
          </w:rPr>
          <w:t>/IZM REACT-EU</w:t>
        </w:r>
        <w:r w:rsidR="00DF379A">
          <w:rPr>
            <w:rFonts w:eastAsiaTheme="minorHAnsi"/>
            <w:i/>
          </w:rPr>
          <w:t>/ESF REACT-EU</w:t>
        </w:r>
      </w:ins>
      <w:r w:rsidRPr="00944010">
        <w:rPr>
          <w:rFonts w:eastAsiaTheme="minorHAnsi"/>
          <w:i/>
        </w:rPr>
        <w:t xml:space="preserve"> sa nevyžaduje rozdelenie podľa kategórie regiónu.</w:t>
      </w:r>
      <w:r w:rsidR="001532F3">
        <w:rPr>
          <w:rFonts w:eastAsiaTheme="minorHAnsi"/>
          <w:i/>
        </w:rPr>
        <w:t xml:space="preserve"> Pre prioritné osi technickej pomoci cieľové hodnoty nie sú povinné. </w:t>
      </w:r>
    </w:p>
    <w:p w14:paraId="10054E7E" w14:textId="7F49CCEA"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výstupu ESF</w:t>
      </w:r>
      <w:ins w:id="477" w:author="CKO" w:date="2021-04-20T11:31:00Z">
        <w:r w:rsidR="00200CC8">
          <w:rPr>
            <w:rFonts w:eastAsiaTheme="minorHAnsi"/>
            <w:i/>
          </w:rPr>
          <w:t>/ESF REACT-EU</w:t>
        </w:r>
      </w:ins>
      <w:r>
        <w:rPr>
          <w:rFonts w:eastAsiaTheme="minorHAnsi"/>
          <w:i/>
        </w:rPr>
        <w:t xml:space="preserve">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5"/>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w:t>
      </w:r>
      <w:proofErr w:type="spellStart"/>
      <w:r w:rsidR="0014421E" w:rsidRPr="0014421E">
        <w:rPr>
          <w:rFonts w:eastAsiaTheme="minorHAnsi"/>
          <w:i/>
        </w:rPr>
        <w:t>total</w:t>
      </w:r>
      <w:proofErr w:type="spellEnd"/>
      <w:r w:rsidR="0014421E" w:rsidRPr="0014421E">
        <w:rPr>
          <w:rFonts w:eastAsiaTheme="minorHAnsi"/>
          <w:i/>
        </w:rPr>
        <w:t>“)</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 xml:space="preserve">„grand </w:t>
      </w:r>
      <w:proofErr w:type="spellStart"/>
      <w:r w:rsidR="00917FDC">
        <w:rPr>
          <w:rFonts w:eastAsiaTheme="minorHAnsi"/>
          <w:i/>
        </w:rPr>
        <w:t>total</w:t>
      </w:r>
      <w:proofErr w:type="spellEnd"/>
      <w:r w:rsidR="00917FDC">
        <w:rPr>
          <w:rFonts w:eastAsiaTheme="minorHAnsi"/>
          <w:i/>
        </w:rPr>
        <w:t>“</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 xml:space="preserve">možné ho vyplniť </w:t>
      </w:r>
      <w:r w:rsidR="00651905">
        <w:rPr>
          <w:rFonts w:eastAsiaTheme="minorHAnsi"/>
          <w:i/>
        </w:rPr>
        <w:lastRenderedPageBreak/>
        <w:t>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6"/>
      </w:r>
      <w:r w:rsidR="00AB2734">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0A2DD1"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účasť žien na </w:t>
            </w:r>
            <w:r w:rsidRPr="009839E4">
              <w:rPr>
                <w:rFonts w:eastAsiaTheme="minorHAnsi"/>
                <w:b/>
                <w:sz w:val="16"/>
                <w:szCs w:val="16"/>
                <w:lang w:eastAsia="en-US"/>
              </w:rPr>
              <w:lastRenderedPageBreak/>
              <w:t>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podporených </w:t>
            </w:r>
            <w:proofErr w:type="spellStart"/>
            <w:r w:rsidRPr="009839E4">
              <w:rPr>
                <w:rFonts w:eastAsiaTheme="minorHAnsi"/>
                <w:b/>
                <w:sz w:val="16"/>
                <w:szCs w:val="16"/>
                <w:lang w:eastAsia="en-US"/>
              </w:rPr>
              <w:t>mikropodnikov</w:t>
            </w:r>
            <w:proofErr w:type="spellEnd"/>
            <w:r w:rsidRPr="009839E4">
              <w:rPr>
                <w:rFonts w:eastAsiaTheme="minorHAnsi"/>
                <w:b/>
                <w:sz w:val="16"/>
                <w:szCs w:val="16"/>
                <w:lang w:eastAsia="en-US"/>
              </w:rPr>
              <w:t>,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0C6EC178"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lastRenderedPageBreak/>
        <w:t>Tabuľka 4B Programovo špecifické ukazovatele výstupu pre ESF</w:t>
      </w:r>
      <w:ins w:id="478" w:author="CKO" w:date="2021-04-20T11:31:00Z">
        <w:r w:rsidR="00200CC8">
          <w:rPr>
            <w:rFonts w:eastAsiaTheme="minorHAnsi"/>
            <w:b/>
          </w:rPr>
          <w:t>, ESF REACT-EU, IZM a IZM REA</w:t>
        </w:r>
        <w:r w:rsidR="00AD1C83">
          <w:rPr>
            <w:rFonts w:eastAsiaTheme="minorHAnsi"/>
            <w:b/>
          </w:rPr>
          <w:t>C</w:t>
        </w:r>
        <w:r w:rsidR="00200CC8">
          <w:rPr>
            <w:rFonts w:eastAsiaTheme="minorHAnsi"/>
            <w:b/>
          </w:rPr>
          <w:t>T-EU</w:t>
        </w:r>
      </w:ins>
      <w:r w:rsidRPr="00CF458F">
        <w:rPr>
          <w:rFonts w:eastAsiaTheme="minorHAnsi"/>
          <w:b/>
        </w:rPr>
        <w:t xml:space="preserve">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7"/>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2A1C6BCD"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del w:id="479" w:author="CKO" w:date="2021-04-20T11:31:00Z">
        <w:r w:rsidRPr="0001232C">
          <w:rPr>
            <w:rFonts w:eastAsiaTheme="minorHAnsi"/>
            <w:i/>
          </w:rPr>
          <w:delText>IZM</w:delText>
        </w:r>
      </w:del>
      <w:ins w:id="480" w:author="CKO" w:date="2021-04-20T11:31:00Z">
        <w:r w:rsidR="00200CC8">
          <w:rPr>
            <w:rFonts w:eastAsiaTheme="minorHAnsi"/>
            <w:i/>
          </w:rPr>
          <w:t>ESF REACT-EU/</w:t>
        </w:r>
        <w:r w:rsidRPr="0001232C">
          <w:rPr>
            <w:rFonts w:eastAsiaTheme="minorHAnsi"/>
            <w:i/>
          </w:rPr>
          <w:t>IZM</w:t>
        </w:r>
        <w:r w:rsidR="00200CC8">
          <w:rPr>
            <w:rFonts w:eastAsiaTheme="minorHAnsi"/>
            <w:i/>
          </w:rPr>
          <w:t>/IZM REACT-EU</w:t>
        </w:r>
      </w:ins>
      <w:r w:rsidRPr="0001232C">
        <w:rPr>
          <w:rFonts w:eastAsiaTheme="minorHAnsi"/>
          <w:i/>
        </w:rPr>
        <w:t xml:space="preserve">.  </w:t>
      </w:r>
    </w:p>
    <w:p w14:paraId="3111EE49" w14:textId="766E0ABE"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Údaje nadväzujú na tabuľky 5 a 13vzoru OP. Pre IZM</w:t>
      </w:r>
      <w:ins w:id="481" w:author="CKO" w:date="2021-04-20T11:31:00Z">
        <w:r w:rsidR="00200CC8">
          <w:rPr>
            <w:rFonts w:eastAsiaTheme="minorHAnsi"/>
            <w:i/>
          </w:rPr>
          <w:t>/IZM REACT-EU</w:t>
        </w:r>
        <w:r w:rsidR="00DF379A">
          <w:rPr>
            <w:rFonts w:eastAsiaTheme="minorHAnsi"/>
            <w:i/>
          </w:rPr>
          <w:t>/ESF REACT-EU</w:t>
        </w:r>
      </w:ins>
      <w:r w:rsidRPr="00F41510">
        <w:rPr>
          <w:rFonts w:eastAsiaTheme="minorHAnsi"/>
          <w:i/>
        </w:rPr>
        <w:t xml:space="preserve">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0A2DD1"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0A2DD1"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482" w:name="_Toc428367949"/>
      <w:bookmarkStart w:id="483" w:name="_Toc528311095"/>
      <w:bookmarkStart w:id="484" w:name="_Toc5610058"/>
      <w:bookmarkStart w:id="485" w:name="_Toc36126854"/>
      <w:bookmarkStart w:id="486" w:name="_Toc69394558"/>
      <w:bookmarkStart w:id="487" w:name="_Toc54694521"/>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482"/>
      <w:bookmarkEnd w:id="483"/>
      <w:bookmarkEnd w:id="484"/>
      <w:bookmarkEnd w:id="485"/>
      <w:bookmarkEnd w:id="486"/>
      <w:bookmarkEnd w:id="487"/>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3DAC28FD"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ins w:id="488" w:author="CKO" w:date="2021-04-20T11:31:00Z">
        <w:r w:rsidR="00B4723B">
          <w:rPr>
            <w:rFonts w:eastAsiaTheme="minorHAnsi"/>
            <w:i/>
          </w:rPr>
          <w:t>Tabuľka nezahŕňa údaje za zdroje REACT-EU</w:t>
        </w:r>
        <w:r w:rsidR="008207C3">
          <w:rPr>
            <w:rFonts w:eastAsiaTheme="minorHAnsi"/>
            <w:i/>
          </w:rPr>
          <w:t xml:space="preserve"> (zdroje REACT-EU nie sú zahrnuté do výkonnostného rámca)</w:t>
        </w:r>
        <w:r w:rsidR="00B4723B">
          <w:rPr>
            <w:rFonts w:eastAsiaTheme="minorHAnsi"/>
            <w:i/>
          </w:rPr>
          <w:t xml:space="preserve">. </w:t>
        </w:r>
      </w:ins>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8"/>
      </w:r>
      <w:r>
        <w:rPr>
          <w:rFonts w:eastAsiaTheme="minorHAnsi"/>
          <w:i/>
        </w:rPr>
        <w:t>.</w:t>
      </w:r>
    </w:p>
    <w:p w14:paraId="76237536" w14:textId="425543F2" w:rsidR="00E30700" w:rsidRDefault="00E30700" w:rsidP="0012160D">
      <w:pPr>
        <w:shd w:val="clear" w:color="auto" w:fill="B8CCE4" w:themeFill="accent1" w:themeFillTint="66"/>
        <w:spacing w:after="120"/>
        <w:jc w:val="both"/>
        <w:rPr>
          <w:rFonts w:eastAsiaTheme="minorHAnsi"/>
          <w:i/>
        </w:rPr>
      </w:pPr>
      <w:r>
        <w:rPr>
          <w:rFonts w:eastAsiaTheme="minorHAnsi"/>
          <w:i/>
        </w:rPr>
        <w:lastRenderedPageBreak/>
        <w:t xml:space="preserve">V prípade hodnoty finančného ukazovateľa vykazovanej v ZS o vykonávaní OP (údaje k 31.12.2023), bude v prípade potreby postup vykazovania </w:t>
      </w:r>
      <w:r w:rsidR="00DA5622">
        <w:rPr>
          <w:rFonts w:eastAsiaTheme="minorHAnsi"/>
          <w:i/>
        </w:rPr>
        <w:t>aktualizovaný</w:t>
      </w:r>
      <w:r>
        <w:rPr>
          <w:rFonts w:eastAsiaTheme="minorHAnsi"/>
          <w:i/>
        </w:rPr>
        <w:t xml:space="preserve"> po vydaní usmernenia k ukončovaniu pomoci zo strany EK. </w:t>
      </w:r>
    </w:p>
    <w:p w14:paraId="22538225" w14:textId="77777777" w:rsidR="00D76A2F" w:rsidRDefault="00D76A2F" w:rsidP="00D76A2F">
      <w:pPr>
        <w:shd w:val="clear" w:color="auto" w:fill="B8CCE4" w:themeFill="accent1" w:themeFillTint="66"/>
        <w:spacing w:before="120" w:after="120"/>
        <w:jc w:val="both"/>
        <w:rPr>
          <w:ins w:id="489" w:author="CKO" w:date="2021-04-20T11:31:00Z"/>
        </w:rPr>
      </w:pPr>
      <w:ins w:id="490" w:author="CKO" w:date="2021-04-20T11:31:00Z">
        <w:r>
          <w:rPr>
            <w:rFonts w:eastAsiaTheme="minorHAnsi"/>
            <w:i/>
          </w:rPr>
          <w:t xml:space="preserve">V prípade výstupových merateľných ukazovateľov je možné hodnoty vykázať za čiastočne a/alebo plne realizované projekty. </w:t>
        </w:r>
      </w:ins>
    </w:p>
    <w:p w14:paraId="6FE98135" w14:textId="43DC2E7B"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ins w:id="491" w:author="CKO" w:date="2021-04-20T11:31:00Z">
        <w:r w:rsidR="00D76A2F">
          <w:rPr>
            <w:rFonts w:eastAsiaTheme="minorHAnsi"/>
            <w:i/>
          </w:rPr>
          <w:t xml:space="preserve"> </w:t>
        </w:r>
        <w:r w:rsidR="00D76A2F" w:rsidRPr="00C34AA3">
          <w:rPr>
            <w:rFonts w:eastAsiaTheme="minorHAnsi"/>
            <w:i/>
          </w:rPr>
          <w:t xml:space="preserve">RO </w:t>
        </w:r>
        <w:r w:rsidR="00D76A2F">
          <w:rPr>
            <w:rFonts w:eastAsiaTheme="minorHAnsi"/>
            <w:i/>
          </w:rPr>
          <w:t>zároveň uvedie, aký spôsob vykazovania si zvolil pre merateľné ukazovatele výstupu, či za čiastočne alebo plne realizované projekty; v prípade kombinovaného vykazovania je potrebné uviesť zvlášť hodnotu za čiastočne realizované projekty a zvlášť hodnotu za plne realizované projekty.</w:t>
        </w:r>
      </w:ins>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 xml:space="preserve">&lt;typ='S' </w:t>
            </w:r>
            <w:proofErr w:type="spellStart"/>
            <w:r w:rsidRPr="00D5787A">
              <w:rPr>
                <w:i/>
                <w:sz w:val="18"/>
                <w:szCs w:val="18"/>
              </w:rPr>
              <w:t>ma.xrozsah</w:t>
            </w:r>
            <w:proofErr w:type="spellEnd"/>
            <w:r w:rsidRPr="00D5787A">
              <w:rPr>
                <w:i/>
                <w:sz w:val="18"/>
                <w:szCs w:val="18"/>
              </w:rPr>
              <w:t>=875 vstup='M'&gt;</w:t>
            </w:r>
          </w:p>
        </w:tc>
      </w:tr>
      <w:tr w:rsidR="000A2DD1"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C4095B"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trHeight w:val="9"/>
          <w:jc w:val="center"/>
        </w:trPr>
        <w:tc>
          <w:tcPr>
            <w:tcW w:w="275" w:type="pct"/>
            <w:vMerge/>
            <w:shd w:val="clear" w:color="auto" w:fill="FFFFFF" w:themeFill="background1"/>
            <w:tcMar>
              <w:left w:w="0" w:type="dxa"/>
              <w:right w:w="0"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0" w:type="dxa"/>
              <w:right w:w="0"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0" w:type="dxa"/>
              <w:right w:w="0"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0" w:type="dxa"/>
              <w:right w:w="0"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0" w:type="dxa"/>
              <w:right w:w="0"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0" w:type="dxa"/>
              <w:right w:w="0"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0" w:type="dxa"/>
              <w:right w:w="0"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0" w:type="dxa"/>
              <w:right w:w="0"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C4095B"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w:t>
            </w:r>
            <w:r w:rsidRPr="00D5787A">
              <w:rPr>
                <w:i/>
                <w:sz w:val="18"/>
                <w:szCs w:val="18"/>
              </w:rPr>
              <w:lastRenderedPageBreak/>
              <w:t>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lastRenderedPageBreak/>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 xml:space="preserve">&lt;typ='S' </w:t>
            </w:r>
            <w:r w:rsidRPr="00D5787A">
              <w:rPr>
                <w:i/>
                <w:sz w:val="18"/>
                <w:szCs w:val="18"/>
              </w:rPr>
              <w:lastRenderedPageBreak/>
              <w:t>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lastRenderedPageBreak/>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492" w:name="_Toc428367950"/>
      <w:bookmarkStart w:id="493" w:name="_Toc528311096"/>
      <w:bookmarkStart w:id="494" w:name="_Toc5610059"/>
      <w:bookmarkStart w:id="495" w:name="_Toc36126855"/>
      <w:bookmarkStart w:id="496" w:name="_Toc69394559"/>
      <w:bookmarkStart w:id="497" w:name="_Toc54694522"/>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9"/>
      </w:r>
      <w:bookmarkEnd w:id="492"/>
      <w:bookmarkEnd w:id="493"/>
      <w:bookmarkEnd w:id="494"/>
      <w:bookmarkEnd w:id="495"/>
      <w:bookmarkEnd w:id="496"/>
      <w:bookmarkEnd w:id="497"/>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 xml:space="preserve">&lt;typ='S' </w:t>
      </w:r>
      <w:proofErr w:type="spellStart"/>
      <w:r w:rsidRPr="00BF22BD">
        <w:rPr>
          <w:rFonts w:eastAsiaTheme="minorHAnsi"/>
        </w:rPr>
        <w:t>max.rozsah</w:t>
      </w:r>
      <w:proofErr w:type="spellEnd"/>
      <w:r w:rsidRPr="00BF22BD">
        <w:rPr>
          <w:rFonts w:eastAsiaTheme="minorHAnsi"/>
        </w:rPr>
        <w:t>=3500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30"/>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498"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 xml:space="preserve">K vybraným projektom je potrebné dopočítať aj rozdiel v evidencii zmluvnej </w:t>
      </w:r>
      <w:r w:rsidR="007A4A8D">
        <w:rPr>
          <w:rFonts w:eastAsiaTheme="minorHAnsi"/>
          <w:i/>
        </w:rPr>
        <w:lastRenderedPageBreak/>
        <w:t>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498"/>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1F60688C"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predstavujú sumu za zdroj EÚ (ESF, KF, EFRR</w:t>
      </w:r>
      <w:del w:id="499" w:author="CKO" w:date="2021-04-20T11:31:00Z">
        <w:r w:rsidR="003313F1">
          <w:rPr>
            <w:rFonts w:eastAsiaTheme="minorHAnsi"/>
            <w:i/>
          </w:rPr>
          <w:delText>,, IZM</w:delText>
        </w:r>
      </w:del>
      <w:ins w:id="500" w:author="CKO" w:date="2021-04-20T11:31:00Z">
        <w:r w:rsidR="003313F1">
          <w:rPr>
            <w:rFonts w:eastAsiaTheme="minorHAnsi"/>
            <w:i/>
          </w:rPr>
          <w:t>, IZM</w:t>
        </w:r>
        <w:r w:rsidR="00B4723B">
          <w:rPr>
            <w:rFonts w:eastAsiaTheme="minorHAnsi"/>
            <w:i/>
          </w:rPr>
          <w:t>, ESF REACT-EU, EFRR REACT-EU, IZM REACT-EU</w:t>
        </w:r>
      </w:ins>
      <w:r w:rsidR="003313F1">
        <w:rPr>
          <w:rFonts w:eastAsiaTheme="minorHAnsi"/>
          <w:i/>
        </w:rPr>
        <w:t xml:space="preserve">), zdroj ŠR (SR, v prípade PCS </w:t>
      </w:r>
      <w:proofErr w:type="spellStart"/>
      <w:r w:rsidR="003313F1">
        <w:rPr>
          <w:rFonts w:eastAsiaTheme="minorHAnsi"/>
          <w:i/>
        </w:rPr>
        <w:t>Interreg</w:t>
      </w:r>
      <w:proofErr w:type="spellEnd"/>
      <w:r w:rsidR="003313F1">
        <w:rPr>
          <w:rFonts w:eastAsiaTheme="minorHAnsi"/>
          <w:i/>
        </w:rPr>
        <w:t xml:space="preserve"> V-A SK-CZ aj zdroj ŠR ČR </w:t>
      </w:r>
      <w:r w:rsidR="00992F7B">
        <w:rPr>
          <w:rFonts w:eastAsiaTheme="minorHAnsi"/>
          <w:i/>
        </w:rPr>
        <w:t xml:space="preserve">a v prípade PCS </w:t>
      </w:r>
      <w:proofErr w:type="spellStart"/>
      <w:r w:rsidR="00992F7B">
        <w:rPr>
          <w:rFonts w:eastAsiaTheme="minorHAnsi"/>
          <w:i/>
        </w:rPr>
        <w:t>Interreg</w:t>
      </w:r>
      <w:proofErr w:type="spellEnd"/>
      <w:r w:rsidR="00992F7B">
        <w:rPr>
          <w:rFonts w:eastAsiaTheme="minorHAnsi"/>
          <w:i/>
        </w:rPr>
        <w:t xml:space="preserve">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3A748DFC"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predstavujú sumu za zdroj EÚ (ESF, KF, EFRR, , IZM</w:t>
      </w:r>
      <w:ins w:id="501" w:author="CKO" w:date="2021-04-20T11:31:00Z">
        <w:r w:rsidR="00B4723B">
          <w:rPr>
            <w:rFonts w:eastAsiaTheme="minorHAnsi"/>
            <w:i/>
          </w:rPr>
          <w:t>, ESF REACT-EU, EFRR REACT-EU, IZM REACT-EU</w:t>
        </w:r>
      </w:ins>
      <w:r>
        <w:rPr>
          <w:rFonts w:eastAsiaTheme="minorHAnsi"/>
          <w:i/>
        </w:rPr>
        <w:t xml:space="preserve">), zdroj ŠR (SR, v prípade PCS </w:t>
      </w:r>
      <w:proofErr w:type="spellStart"/>
      <w:r>
        <w:rPr>
          <w:rFonts w:eastAsiaTheme="minorHAnsi"/>
          <w:i/>
        </w:rPr>
        <w:t>Interreg</w:t>
      </w:r>
      <w:proofErr w:type="spellEnd"/>
      <w:r>
        <w:rPr>
          <w:rFonts w:eastAsiaTheme="minorHAnsi"/>
          <w:i/>
        </w:rPr>
        <w:t xml:space="preserve"> V-A SK-CZ aj zdroj ŠR ČR a v prípade PCS </w:t>
      </w:r>
      <w:proofErr w:type="spellStart"/>
      <w:r>
        <w:rPr>
          <w:rFonts w:eastAsiaTheme="minorHAnsi"/>
          <w:i/>
        </w:rPr>
        <w:t>Interreg</w:t>
      </w:r>
      <w:proofErr w:type="spellEnd"/>
      <w:r>
        <w:rPr>
          <w:rFonts w:eastAsiaTheme="minorHAnsi"/>
          <w:i/>
        </w:rPr>
        <w:t xml:space="preserve">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ŽoP</w:t>
      </w:r>
      <w:r w:rsidR="00F344BC">
        <w:rPr>
          <w:rFonts w:eastAsiaTheme="minorHAnsi"/>
          <w:i/>
        </w:rPr>
        <w:t xml:space="preserve"> v IMTS2014+ – „priebežná platba“</w:t>
      </w:r>
      <w:r w:rsidR="006003C0">
        <w:rPr>
          <w:rFonts w:eastAsiaTheme="minorHAnsi"/>
          <w:i/>
        </w:rPr>
        <w:t xml:space="preserve">/“priebežná platba – </w:t>
      </w:r>
      <w:proofErr w:type="spellStart"/>
      <w:r w:rsidR="006003C0">
        <w:rPr>
          <w:rFonts w:eastAsiaTheme="minorHAnsi"/>
          <w:i/>
        </w:rPr>
        <w:t>Interreg</w:t>
      </w:r>
      <w:proofErr w:type="spellEnd"/>
      <w:r w:rsidR="006003C0">
        <w:rPr>
          <w:rFonts w:eastAsiaTheme="minorHAnsi"/>
          <w:i/>
        </w:rPr>
        <w:t xml:space="preserve"> V-A“</w:t>
      </w:r>
      <w:r w:rsidR="00F344BC">
        <w:rPr>
          <w:rFonts w:eastAsiaTheme="minorHAnsi"/>
          <w:i/>
        </w:rPr>
        <w:t>, „zúčtovanie zálohovej platby“</w:t>
      </w:r>
      <w:r w:rsidR="006003C0">
        <w:rPr>
          <w:rFonts w:eastAsiaTheme="minorHAnsi"/>
          <w:i/>
        </w:rPr>
        <w:t xml:space="preserve">/“zúčtovanie zálohovej platby – </w:t>
      </w:r>
      <w:proofErr w:type="spellStart"/>
      <w:r w:rsidR="006003C0">
        <w:rPr>
          <w:rFonts w:eastAsiaTheme="minorHAnsi"/>
          <w:i/>
        </w:rPr>
        <w:t>Interreg</w:t>
      </w:r>
      <w:proofErr w:type="spellEnd"/>
      <w:r w:rsidR="006003C0">
        <w:rPr>
          <w:rFonts w:eastAsiaTheme="minorHAnsi"/>
          <w:i/>
        </w:rPr>
        <w:t xml:space="preserve"> V-A“</w:t>
      </w:r>
      <w:r w:rsidR="00F344BC">
        <w:rPr>
          <w:rFonts w:eastAsiaTheme="minorHAnsi"/>
          <w:i/>
        </w:rPr>
        <w:t xml:space="preserve">, „zúčtovanie </w:t>
      </w:r>
      <w:proofErr w:type="spellStart"/>
      <w:r w:rsidR="00F344BC">
        <w:rPr>
          <w:rFonts w:eastAsiaTheme="minorHAnsi"/>
          <w:i/>
        </w:rPr>
        <w:t>predfinancovania“,„prevod</w:t>
      </w:r>
      <w:proofErr w:type="spellEnd"/>
      <w:r w:rsidR="00F344BC">
        <w:rPr>
          <w:rFonts w:eastAsiaTheme="minorHAnsi"/>
          <w:i/>
        </w:rPr>
        <w:t xml:space="preserve"> </w:t>
      </w:r>
      <w:proofErr w:type="spellStart"/>
      <w:r w:rsidR="00F344BC">
        <w:rPr>
          <w:rFonts w:eastAsiaTheme="minorHAnsi"/>
          <w:i/>
        </w:rPr>
        <w:t>tranže</w:t>
      </w:r>
      <w:proofErr w:type="spellEnd"/>
      <w:r w:rsidR="00F344BC">
        <w:rPr>
          <w:rFonts w:eastAsiaTheme="minorHAnsi"/>
          <w:i/>
        </w:rPr>
        <w:t>“</w:t>
      </w:r>
      <w:r w:rsidR="004A6B31">
        <w:rPr>
          <w:rFonts w:eastAsiaTheme="minorHAnsi"/>
          <w:i/>
        </w:rPr>
        <w:t>.</w:t>
      </w:r>
      <w:r w:rsidR="00F344BC">
        <w:rPr>
          <w:rFonts w:eastAsiaTheme="minorHAnsi"/>
          <w:i/>
        </w:rPr>
        <w:t xml:space="preserve"> Nezohľadňujú sa nasledovné stavy uvedených ŽoP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86"/>
        <w:gridCol w:w="998"/>
        <w:gridCol w:w="1134"/>
        <w:gridCol w:w="1134"/>
        <w:gridCol w:w="1701"/>
        <w:gridCol w:w="1134"/>
        <w:gridCol w:w="1276"/>
        <w:gridCol w:w="1134"/>
        <w:gridCol w:w="1276"/>
        <w:gridCol w:w="1417"/>
        <w:gridCol w:w="1134"/>
        <w:tblGridChange w:id="502">
          <w:tblGrid>
            <w:gridCol w:w="1277"/>
            <w:gridCol w:w="850"/>
            <w:gridCol w:w="136"/>
            <w:gridCol w:w="998"/>
            <w:gridCol w:w="1134"/>
            <w:gridCol w:w="1134"/>
            <w:gridCol w:w="1701"/>
            <w:gridCol w:w="1134"/>
            <w:gridCol w:w="1276"/>
            <w:gridCol w:w="1134"/>
            <w:gridCol w:w="1276"/>
            <w:gridCol w:w="1417"/>
            <w:gridCol w:w="1134"/>
          </w:tblGrid>
        </w:tblGridChange>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lastRenderedPageBreak/>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0A2DD1" w:rsidRPr="00CF458F" w14:paraId="7F45289A" w14:textId="77777777" w:rsidTr="00887AFB">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986"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998"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0A2DD1" w:rsidRPr="00CF458F" w14:paraId="36E57271" w14:textId="77777777" w:rsidTr="00887AFB">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986"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31"/>
            </w:r>
          </w:p>
        </w:tc>
        <w:tc>
          <w:tcPr>
            <w:tcW w:w="998"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32"/>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3ADD70CC"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náklad</w:t>
            </w:r>
            <w:r w:rsidR="00DF379A">
              <w:rPr>
                <w:rFonts w:eastAsiaTheme="minorHAnsi"/>
                <w:b/>
                <w:sz w:val="18"/>
                <w:szCs w:val="18"/>
                <w:lang w:eastAsia="ko-KR"/>
              </w:rPr>
              <w:t>y</w:t>
            </w:r>
            <w:r w:rsidR="00E646A0">
              <w:rPr>
                <w:rFonts w:eastAsiaTheme="minorHAnsi"/>
                <w:b/>
                <w:sz w:val="18"/>
                <w:szCs w:val="18"/>
                <w:lang w:eastAsia="ko-KR"/>
              </w:rPr>
              <w:t xml:space="preserve">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0A2DD1" w:rsidRPr="00D5787A" w14:paraId="35A7D7A1" w14:textId="77777777" w:rsidTr="00887AFB">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04"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05" w:author="CKO" w:date="2021-04-20T11:31:00Z">
            <w:trPr>
              <w:trHeight w:val="357"/>
              <w:jc w:val="center"/>
            </w:trPr>
          </w:trPrChange>
        </w:trPr>
        <w:tc>
          <w:tcPr>
            <w:tcW w:w="1277" w:type="dxa"/>
            <w:shd w:val="clear" w:color="auto" w:fill="auto"/>
            <w:tcPrChange w:id="506" w:author="CKO" w:date="2021-04-20T11:31:00Z">
              <w:tcPr>
                <w:tcW w:w="1277" w:type="dxa"/>
                <w:shd w:val="clear" w:color="auto" w:fill="auto"/>
              </w:tcPr>
            </w:tcPrChange>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986" w:type="dxa"/>
            <w:shd w:val="clear" w:color="auto" w:fill="auto"/>
            <w:tcPrChange w:id="507" w:author="CKO" w:date="2021-04-20T11:31:00Z">
              <w:tcPr>
                <w:tcW w:w="850" w:type="dxa"/>
                <w:shd w:val="clear" w:color="auto" w:fill="auto"/>
              </w:tcPr>
            </w:tcPrChange>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Change w:id="508" w:author="CKO" w:date="2021-04-20T11:31:00Z">
              <w:tcPr>
                <w:tcW w:w="1134" w:type="dxa"/>
                <w:gridSpan w:val="2"/>
                <w:shd w:val="clear" w:color="auto" w:fill="auto"/>
              </w:tcPr>
            </w:tcPrChange>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Change w:id="509" w:author="CKO" w:date="2021-04-20T11:31:00Z">
              <w:tcPr>
                <w:tcW w:w="1134" w:type="dxa"/>
                <w:shd w:val="clear" w:color="auto" w:fill="auto"/>
              </w:tcPr>
            </w:tcPrChange>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10" w:author="CKO" w:date="2021-04-20T11:31:00Z">
              <w:tcPr>
                <w:tcW w:w="1134" w:type="dxa"/>
                <w:shd w:val="clear" w:color="auto" w:fill="auto"/>
              </w:tcPr>
            </w:tcPrChange>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11" w:author="CKO" w:date="2021-04-20T11:31:00Z">
              <w:tcPr>
                <w:tcW w:w="1701" w:type="dxa"/>
                <w:shd w:val="clear" w:color="auto" w:fill="auto"/>
              </w:tcPr>
            </w:tcPrChange>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12" w:author="CKO" w:date="2021-04-20T11:31:00Z">
              <w:tcPr>
                <w:tcW w:w="1134" w:type="dxa"/>
              </w:tcPr>
            </w:tcPrChange>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13" w:author="CKO" w:date="2021-04-20T11:31:00Z">
              <w:tcPr>
                <w:tcW w:w="1276" w:type="dxa"/>
              </w:tcPr>
            </w:tcPrChange>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14" w:author="CKO" w:date="2021-04-20T11:31:00Z">
              <w:tcPr>
                <w:tcW w:w="1134" w:type="dxa"/>
              </w:tcPr>
            </w:tcPrChange>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15" w:author="CKO" w:date="2021-04-20T11:31:00Z">
              <w:tcPr>
                <w:tcW w:w="1276" w:type="dxa"/>
              </w:tcPr>
            </w:tcPrChange>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16" w:author="CKO" w:date="2021-04-20T11:31:00Z">
              <w:tcPr>
                <w:tcW w:w="1417" w:type="dxa"/>
              </w:tcPr>
            </w:tcPrChange>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17" w:author="CKO" w:date="2021-04-20T11:31:00Z">
              <w:tcPr>
                <w:tcW w:w="1134" w:type="dxa"/>
              </w:tcPr>
            </w:tcPrChange>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18"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19" w:author="CKO" w:date="2021-04-20T11:31:00Z">
            <w:trPr>
              <w:trHeight w:val="357"/>
              <w:jc w:val="center"/>
            </w:trPr>
          </w:trPrChange>
        </w:trPr>
        <w:tc>
          <w:tcPr>
            <w:tcW w:w="1277" w:type="dxa"/>
            <w:shd w:val="clear" w:color="auto" w:fill="auto"/>
            <w:tcPrChange w:id="520" w:author="CKO" w:date="2021-04-20T11:31:00Z">
              <w:tcPr>
                <w:tcW w:w="1277" w:type="dxa"/>
                <w:shd w:val="clear" w:color="auto" w:fill="auto"/>
              </w:tcPr>
            </w:tcPrChange>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986" w:type="dxa"/>
            <w:shd w:val="clear" w:color="auto" w:fill="auto"/>
            <w:tcPrChange w:id="521" w:author="CKO" w:date="2021-04-20T11:31:00Z">
              <w:tcPr>
                <w:tcW w:w="850" w:type="dxa"/>
                <w:shd w:val="clear" w:color="auto" w:fill="auto"/>
              </w:tcPr>
            </w:tcPrChange>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998" w:type="dxa"/>
            <w:shd w:val="clear" w:color="auto" w:fill="auto"/>
            <w:tcPrChange w:id="522" w:author="CKO" w:date="2021-04-20T11:31:00Z">
              <w:tcPr>
                <w:tcW w:w="1134" w:type="dxa"/>
                <w:gridSpan w:val="2"/>
                <w:shd w:val="clear" w:color="auto" w:fill="auto"/>
              </w:tcPr>
            </w:tcPrChange>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Change w:id="523" w:author="CKO" w:date="2021-04-20T11:31:00Z">
              <w:tcPr>
                <w:tcW w:w="1134" w:type="dxa"/>
                <w:shd w:val="clear" w:color="auto" w:fill="auto"/>
              </w:tcPr>
            </w:tcPrChange>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24" w:author="CKO" w:date="2021-04-20T11:31:00Z">
              <w:tcPr>
                <w:tcW w:w="1134" w:type="dxa"/>
                <w:shd w:val="clear" w:color="auto" w:fill="auto"/>
              </w:tcPr>
            </w:tcPrChange>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25" w:author="CKO" w:date="2021-04-20T11:31:00Z">
              <w:tcPr>
                <w:tcW w:w="1701" w:type="dxa"/>
                <w:shd w:val="clear" w:color="auto" w:fill="auto"/>
              </w:tcPr>
            </w:tcPrChange>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26" w:author="CKO" w:date="2021-04-20T11:31:00Z">
              <w:tcPr>
                <w:tcW w:w="1134" w:type="dxa"/>
              </w:tcPr>
            </w:tcPrChange>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27" w:author="CKO" w:date="2021-04-20T11:31:00Z">
              <w:tcPr>
                <w:tcW w:w="1276" w:type="dxa"/>
              </w:tcPr>
            </w:tcPrChange>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28" w:author="CKO" w:date="2021-04-20T11:31:00Z">
              <w:tcPr>
                <w:tcW w:w="1134" w:type="dxa"/>
              </w:tcPr>
            </w:tcPrChange>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29" w:author="CKO" w:date="2021-04-20T11:31:00Z">
              <w:tcPr>
                <w:tcW w:w="1276" w:type="dxa"/>
              </w:tcPr>
            </w:tcPrChange>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30" w:author="CKO" w:date="2021-04-20T11:31:00Z">
              <w:tcPr>
                <w:tcW w:w="1417" w:type="dxa"/>
              </w:tcPr>
            </w:tcPrChange>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31" w:author="CKO" w:date="2021-04-20T11:31:00Z">
              <w:tcPr>
                <w:tcW w:w="1134" w:type="dxa"/>
              </w:tcPr>
            </w:tcPrChange>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32"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33" w:author="CKO" w:date="2021-04-20T11:31:00Z">
            <w:trPr>
              <w:trHeight w:val="357"/>
              <w:jc w:val="center"/>
            </w:trPr>
          </w:trPrChange>
        </w:trPr>
        <w:tc>
          <w:tcPr>
            <w:tcW w:w="1277" w:type="dxa"/>
            <w:shd w:val="clear" w:color="auto" w:fill="auto"/>
            <w:tcPrChange w:id="534" w:author="CKO" w:date="2021-04-20T11:31:00Z">
              <w:tcPr>
                <w:tcW w:w="1277" w:type="dxa"/>
                <w:shd w:val="clear" w:color="auto" w:fill="auto"/>
              </w:tcPr>
            </w:tcPrChange>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986" w:type="dxa"/>
            <w:shd w:val="clear" w:color="auto" w:fill="auto"/>
            <w:tcPrChange w:id="535" w:author="CKO" w:date="2021-04-20T11:31:00Z">
              <w:tcPr>
                <w:tcW w:w="850" w:type="dxa"/>
                <w:shd w:val="clear" w:color="auto" w:fill="auto"/>
              </w:tcPr>
            </w:tcPrChange>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3"/>
            </w:r>
          </w:p>
        </w:tc>
        <w:tc>
          <w:tcPr>
            <w:tcW w:w="998" w:type="dxa"/>
            <w:shd w:val="clear" w:color="auto" w:fill="auto"/>
            <w:tcPrChange w:id="536" w:author="CKO" w:date="2021-04-20T11:31:00Z">
              <w:tcPr>
                <w:tcW w:w="1134" w:type="dxa"/>
                <w:gridSpan w:val="2"/>
                <w:shd w:val="clear" w:color="auto" w:fill="auto"/>
              </w:tcPr>
            </w:tcPrChange>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Change w:id="537" w:author="CKO" w:date="2021-04-20T11:31:00Z">
              <w:tcPr>
                <w:tcW w:w="1134" w:type="dxa"/>
                <w:shd w:val="clear" w:color="auto" w:fill="auto"/>
              </w:tcPr>
            </w:tcPrChange>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38" w:author="CKO" w:date="2021-04-20T11:31:00Z">
              <w:tcPr>
                <w:tcW w:w="1134" w:type="dxa"/>
                <w:shd w:val="clear" w:color="auto" w:fill="auto"/>
              </w:tcPr>
            </w:tcPrChange>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39" w:author="CKO" w:date="2021-04-20T11:31:00Z">
              <w:tcPr>
                <w:tcW w:w="1701" w:type="dxa"/>
                <w:shd w:val="clear" w:color="auto" w:fill="auto"/>
              </w:tcPr>
            </w:tcPrChange>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40" w:author="CKO" w:date="2021-04-20T11:31:00Z">
              <w:tcPr>
                <w:tcW w:w="1134" w:type="dxa"/>
              </w:tcPr>
            </w:tcPrChange>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41" w:author="CKO" w:date="2021-04-20T11:31:00Z">
              <w:tcPr>
                <w:tcW w:w="1276" w:type="dxa"/>
              </w:tcPr>
            </w:tcPrChange>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42" w:author="CKO" w:date="2021-04-20T11:31:00Z">
              <w:tcPr>
                <w:tcW w:w="1134" w:type="dxa"/>
              </w:tcPr>
            </w:tcPrChange>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43" w:author="CKO" w:date="2021-04-20T11:31:00Z">
              <w:tcPr>
                <w:tcW w:w="1276" w:type="dxa"/>
              </w:tcPr>
            </w:tcPrChange>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44" w:author="CKO" w:date="2021-04-20T11:31:00Z">
              <w:tcPr>
                <w:tcW w:w="1417" w:type="dxa"/>
              </w:tcPr>
            </w:tcPrChange>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45" w:author="CKO" w:date="2021-04-20T11:31:00Z">
              <w:tcPr>
                <w:tcW w:w="1134" w:type="dxa"/>
              </w:tcPr>
            </w:tcPrChange>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46"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47" w:author="CKO" w:date="2021-04-20T11:31:00Z">
            <w:trPr>
              <w:trHeight w:val="357"/>
              <w:jc w:val="center"/>
            </w:trPr>
          </w:trPrChange>
        </w:trPr>
        <w:tc>
          <w:tcPr>
            <w:tcW w:w="1277" w:type="dxa"/>
            <w:vMerge w:val="restart"/>
            <w:shd w:val="clear" w:color="auto" w:fill="auto"/>
            <w:tcPrChange w:id="548" w:author="CKO" w:date="2021-04-20T11:31:00Z">
              <w:tcPr>
                <w:tcW w:w="1277" w:type="dxa"/>
                <w:vMerge w:val="restart"/>
                <w:shd w:val="clear" w:color="auto" w:fill="auto"/>
              </w:tcPr>
            </w:tcPrChange>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Change w:id="549" w:author="CKO" w:date="2021-04-20T11:31:00Z">
              <w:tcPr>
                <w:tcW w:w="850" w:type="dxa"/>
                <w:shd w:val="clear" w:color="auto" w:fill="auto"/>
              </w:tcPr>
            </w:tcPrChange>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lastRenderedPageBreak/>
              <w:t>ESF</w:t>
            </w:r>
          </w:p>
        </w:tc>
        <w:tc>
          <w:tcPr>
            <w:tcW w:w="998" w:type="dxa"/>
            <w:shd w:val="clear" w:color="auto" w:fill="auto"/>
            <w:tcPrChange w:id="550" w:author="CKO" w:date="2021-04-20T11:31:00Z">
              <w:tcPr>
                <w:tcW w:w="1134" w:type="dxa"/>
                <w:gridSpan w:val="2"/>
                <w:shd w:val="clear" w:color="auto" w:fill="auto"/>
              </w:tcPr>
            </w:tcPrChange>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Change w:id="551" w:author="CKO" w:date="2021-04-20T11:31:00Z">
              <w:tcPr>
                <w:tcW w:w="1134" w:type="dxa"/>
                <w:shd w:val="clear" w:color="auto" w:fill="auto"/>
              </w:tcPr>
            </w:tcPrChange>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52" w:author="CKO" w:date="2021-04-20T11:31:00Z">
              <w:tcPr>
                <w:tcW w:w="1134" w:type="dxa"/>
                <w:shd w:val="clear" w:color="auto" w:fill="auto"/>
              </w:tcPr>
            </w:tcPrChange>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53" w:author="CKO" w:date="2021-04-20T11:31:00Z">
              <w:tcPr>
                <w:tcW w:w="1701" w:type="dxa"/>
                <w:shd w:val="clear" w:color="auto" w:fill="auto"/>
              </w:tcPr>
            </w:tcPrChange>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54" w:author="CKO" w:date="2021-04-20T11:31:00Z">
              <w:tcPr>
                <w:tcW w:w="1134" w:type="dxa"/>
              </w:tcPr>
            </w:tcPrChange>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55" w:author="CKO" w:date="2021-04-20T11:31:00Z">
              <w:tcPr>
                <w:tcW w:w="1276" w:type="dxa"/>
              </w:tcPr>
            </w:tcPrChange>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56" w:author="CKO" w:date="2021-04-20T11:31:00Z">
              <w:tcPr>
                <w:tcW w:w="1134" w:type="dxa"/>
              </w:tcPr>
            </w:tcPrChange>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57" w:author="CKO" w:date="2021-04-20T11:31:00Z">
              <w:tcPr>
                <w:tcW w:w="1276" w:type="dxa"/>
              </w:tcPr>
            </w:tcPrChange>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58" w:author="CKO" w:date="2021-04-20T11:31:00Z">
              <w:tcPr>
                <w:tcW w:w="1417" w:type="dxa"/>
              </w:tcPr>
            </w:tcPrChange>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59" w:author="CKO" w:date="2021-04-20T11:31:00Z">
              <w:tcPr>
                <w:tcW w:w="1134" w:type="dxa"/>
              </w:tcPr>
            </w:tcPrChange>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60"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61" w:author="CKO" w:date="2021-04-20T11:31:00Z">
            <w:trPr>
              <w:trHeight w:val="357"/>
              <w:jc w:val="center"/>
            </w:trPr>
          </w:trPrChange>
        </w:trPr>
        <w:tc>
          <w:tcPr>
            <w:tcW w:w="1277" w:type="dxa"/>
            <w:vMerge/>
            <w:shd w:val="clear" w:color="auto" w:fill="auto"/>
            <w:tcPrChange w:id="562" w:author="CKO" w:date="2021-04-20T11:31:00Z">
              <w:tcPr>
                <w:tcW w:w="1277" w:type="dxa"/>
                <w:vMerge/>
                <w:shd w:val="clear" w:color="auto" w:fill="auto"/>
              </w:tcPr>
            </w:tcPrChange>
          </w:tcPr>
          <w:p w14:paraId="062772FD"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Change w:id="563" w:author="CKO" w:date="2021-04-20T11:31:00Z">
              <w:tcPr>
                <w:tcW w:w="850" w:type="dxa"/>
                <w:shd w:val="clear" w:color="auto" w:fill="auto"/>
              </w:tcPr>
            </w:tcPrChange>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4"/>
            </w:r>
          </w:p>
        </w:tc>
        <w:tc>
          <w:tcPr>
            <w:tcW w:w="998" w:type="dxa"/>
            <w:shd w:val="clear" w:color="auto" w:fill="auto"/>
            <w:tcPrChange w:id="564" w:author="CKO" w:date="2021-04-20T11:31:00Z">
              <w:tcPr>
                <w:tcW w:w="1134" w:type="dxa"/>
                <w:gridSpan w:val="2"/>
                <w:shd w:val="clear" w:color="auto" w:fill="auto"/>
              </w:tcPr>
            </w:tcPrChange>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Change w:id="565" w:author="CKO" w:date="2021-04-20T11:31:00Z">
              <w:tcPr>
                <w:tcW w:w="1134" w:type="dxa"/>
                <w:shd w:val="clear" w:color="auto" w:fill="auto"/>
              </w:tcPr>
            </w:tcPrChange>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66" w:author="CKO" w:date="2021-04-20T11:31:00Z">
              <w:tcPr>
                <w:tcW w:w="1134" w:type="dxa"/>
                <w:shd w:val="clear" w:color="auto" w:fill="auto"/>
              </w:tcPr>
            </w:tcPrChange>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67" w:author="CKO" w:date="2021-04-20T11:31:00Z">
              <w:tcPr>
                <w:tcW w:w="1701" w:type="dxa"/>
                <w:shd w:val="clear" w:color="auto" w:fill="auto"/>
              </w:tcPr>
            </w:tcPrChange>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68" w:author="CKO" w:date="2021-04-20T11:31:00Z">
              <w:tcPr>
                <w:tcW w:w="1134" w:type="dxa"/>
              </w:tcPr>
            </w:tcPrChange>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69" w:author="CKO" w:date="2021-04-20T11:31:00Z">
              <w:tcPr>
                <w:tcW w:w="1276" w:type="dxa"/>
              </w:tcPr>
            </w:tcPrChange>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70" w:author="CKO" w:date="2021-04-20T11:31:00Z">
              <w:tcPr>
                <w:tcW w:w="1134" w:type="dxa"/>
              </w:tcPr>
            </w:tcPrChange>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71" w:author="CKO" w:date="2021-04-20T11:31:00Z">
              <w:tcPr>
                <w:tcW w:w="1276" w:type="dxa"/>
              </w:tcPr>
            </w:tcPrChange>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72" w:author="CKO" w:date="2021-04-20T11:31:00Z">
              <w:tcPr>
                <w:tcW w:w="1417" w:type="dxa"/>
              </w:tcPr>
            </w:tcPrChange>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73" w:author="CKO" w:date="2021-04-20T11:31:00Z">
              <w:tcPr>
                <w:tcW w:w="1134" w:type="dxa"/>
              </w:tcPr>
            </w:tcPrChange>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74"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57"/>
          <w:jc w:val="center"/>
          <w:trPrChange w:id="575" w:author="CKO" w:date="2021-04-20T11:31:00Z">
            <w:trPr>
              <w:trHeight w:val="357"/>
              <w:jc w:val="center"/>
            </w:trPr>
          </w:trPrChange>
        </w:trPr>
        <w:tc>
          <w:tcPr>
            <w:tcW w:w="1277" w:type="dxa"/>
            <w:shd w:val="clear" w:color="auto" w:fill="auto"/>
            <w:tcPrChange w:id="576" w:author="CKO" w:date="2021-04-20T11:31:00Z">
              <w:tcPr>
                <w:tcW w:w="1277" w:type="dxa"/>
                <w:shd w:val="clear" w:color="auto" w:fill="auto"/>
              </w:tcPr>
            </w:tcPrChange>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986" w:type="dxa"/>
            <w:shd w:val="clear" w:color="auto" w:fill="auto"/>
            <w:tcPrChange w:id="577" w:author="CKO" w:date="2021-04-20T11:31:00Z">
              <w:tcPr>
                <w:tcW w:w="850" w:type="dxa"/>
                <w:shd w:val="clear" w:color="auto" w:fill="auto"/>
              </w:tcPr>
            </w:tcPrChange>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Change w:id="578" w:author="CKO" w:date="2021-04-20T11:31:00Z">
              <w:tcPr>
                <w:tcW w:w="1134" w:type="dxa"/>
                <w:gridSpan w:val="2"/>
                <w:shd w:val="clear" w:color="auto" w:fill="auto"/>
              </w:tcPr>
            </w:tcPrChange>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Change w:id="579" w:author="CKO" w:date="2021-04-20T11:31:00Z">
              <w:tcPr>
                <w:tcW w:w="1134" w:type="dxa"/>
                <w:shd w:val="clear" w:color="auto" w:fill="auto"/>
              </w:tcPr>
            </w:tcPrChange>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Change w:id="580" w:author="CKO" w:date="2021-04-20T11:31:00Z">
              <w:tcPr>
                <w:tcW w:w="1134" w:type="dxa"/>
                <w:shd w:val="clear" w:color="auto" w:fill="auto"/>
              </w:tcPr>
            </w:tcPrChange>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Change w:id="581" w:author="CKO" w:date="2021-04-20T11:31:00Z">
              <w:tcPr>
                <w:tcW w:w="1701" w:type="dxa"/>
                <w:shd w:val="clear" w:color="auto" w:fill="auto"/>
              </w:tcPr>
            </w:tcPrChange>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82" w:author="CKO" w:date="2021-04-20T11:31:00Z">
              <w:tcPr>
                <w:tcW w:w="1134" w:type="dxa"/>
              </w:tcPr>
            </w:tcPrChange>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83" w:author="CKO" w:date="2021-04-20T11:31:00Z">
              <w:tcPr>
                <w:tcW w:w="1276" w:type="dxa"/>
              </w:tcPr>
            </w:tcPrChange>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84" w:author="CKO" w:date="2021-04-20T11:31:00Z">
              <w:tcPr>
                <w:tcW w:w="1134" w:type="dxa"/>
              </w:tcPr>
            </w:tcPrChange>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Change w:id="585" w:author="CKO" w:date="2021-04-20T11:31:00Z">
              <w:tcPr>
                <w:tcW w:w="1276" w:type="dxa"/>
              </w:tcPr>
            </w:tcPrChange>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Change w:id="586" w:author="CKO" w:date="2021-04-20T11:31:00Z">
              <w:tcPr>
                <w:tcW w:w="1417" w:type="dxa"/>
              </w:tcPr>
            </w:tcPrChange>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Change w:id="587" w:author="CKO" w:date="2021-04-20T11:31:00Z">
              <w:tcPr>
                <w:tcW w:w="1134" w:type="dxa"/>
              </w:tcPr>
            </w:tcPrChange>
          </w:tcPr>
          <w:p w14:paraId="4BB0672C" w14:textId="77777777" w:rsidR="00AA7D81" w:rsidRPr="00CF458F" w:rsidRDefault="00AA7D81" w:rsidP="00AA7D81">
            <w:pPr>
              <w:spacing w:after="200" w:line="276" w:lineRule="auto"/>
              <w:rPr>
                <w:rFonts w:eastAsiaTheme="minorHAnsi"/>
                <w:sz w:val="16"/>
                <w:szCs w:val="16"/>
                <w:lang w:eastAsia="en-US"/>
              </w:rPr>
            </w:pPr>
          </w:p>
        </w:tc>
      </w:tr>
      <w:tr w:rsidR="00702653" w:rsidRPr="00CF458F" w14:paraId="424E173C" w14:textId="77777777" w:rsidTr="00887AFB">
        <w:trPr>
          <w:trHeight w:val="357"/>
          <w:jc w:val="center"/>
          <w:ins w:id="588" w:author="CKO" w:date="2021-04-20T11:31:00Z"/>
        </w:trPr>
        <w:tc>
          <w:tcPr>
            <w:tcW w:w="1277" w:type="dxa"/>
            <w:shd w:val="clear" w:color="auto" w:fill="auto"/>
          </w:tcPr>
          <w:p w14:paraId="16FDAAA6" w14:textId="67DBB89A" w:rsidR="00702653" w:rsidRPr="00CF458F" w:rsidRDefault="00702653" w:rsidP="00702653">
            <w:pPr>
              <w:spacing w:after="200" w:line="276" w:lineRule="auto"/>
              <w:rPr>
                <w:ins w:id="589" w:author="CKO" w:date="2021-04-20T11:31:00Z"/>
                <w:rFonts w:eastAsiaTheme="minorHAnsi"/>
                <w:sz w:val="18"/>
                <w:szCs w:val="18"/>
                <w:lang w:eastAsia="en-US"/>
              </w:rPr>
            </w:pPr>
            <w:ins w:id="590" w:author="CKO" w:date="2021-04-20T11:31:00Z">
              <w:r>
                <w:rPr>
                  <w:rFonts w:eastAsiaTheme="minorHAnsi"/>
                  <w:sz w:val="18"/>
                  <w:szCs w:val="18"/>
                  <w:lang w:eastAsia="en-US"/>
                </w:rPr>
                <w:t>Prioritná os 6</w:t>
              </w:r>
            </w:ins>
          </w:p>
        </w:tc>
        <w:tc>
          <w:tcPr>
            <w:tcW w:w="986" w:type="dxa"/>
            <w:shd w:val="clear" w:color="auto" w:fill="auto"/>
          </w:tcPr>
          <w:p w14:paraId="1C885F39" w14:textId="28A5905B" w:rsidR="00702653" w:rsidRPr="00CF458F" w:rsidRDefault="00702653" w:rsidP="00702653">
            <w:pPr>
              <w:spacing w:after="200" w:line="276" w:lineRule="auto"/>
              <w:rPr>
                <w:ins w:id="591" w:author="CKO" w:date="2021-04-20T11:31:00Z"/>
                <w:rFonts w:eastAsiaTheme="minorHAnsi"/>
                <w:sz w:val="18"/>
                <w:szCs w:val="18"/>
                <w:lang w:eastAsia="en-US"/>
              </w:rPr>
            </w:pPr>
            <w:ins w:id="592" w:author="CKO" w:date="2021-04-20T11:31:00Z">
              <w:r>
                <w:rPr>
                  <w:rFonts w:eastAsiaTheme="minorHAnsi"/>
                  <w:sz w:val="18"/>
                  <w:szCs w:val="18"/>
                  <w:lang w:eastAsia="en-US"/>
                </w:rPr>
                <w:t>EFRR REACT-EU</w:t>
              </w:r>
            </w:ins>
          </w:p>
        </w:tc>
        <w:tc>
          <w:tcPr>
            <w:tcW w:w="998" w:type="dxa"/>
            <w:shd w:val="clear" w:color="auto" w:fill="auto"/>
          </w:tcPr>
          <w:p w14:paraId="36B9DB09" w14:textId="0C087942" w:rsidR="00702653" w:rsidRPr="00CF458F" w:rsidRDefault="00702653" w:rsidP="00702653">
            <w:pPr>
              <w:spacing w:after="200" w:line="276" w:lineRule="auto"/>
              <w:rPr>
                <w:ins w:id="593" w:author="CKO" w:date="2021-04-20T11:31:00Z"/>
                <w:rFonts w:eastAsiaTheme="minorHAnsi"/>
                <w:sz w:val="18"/>
                <w:szCs w:val="18"/>
                <w:lang w:eastAsia="en-US"/>
              </w:rPr>
            </w:pPr>
            <w:ins w:id="594" w:author="CKO" w:date="2021-04-20T11:31:00Z">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ins>
          </w:p>
        </w:tc>
        <w:tc>
          <w:tcPr>
            <w:tcW w:w="1134" w:type="dxa"/>
            <w:shd w:val="clear" w:color="auto" w:fill="auto"/>
          </w:tcPr>
          <w:p w14:paraId="1314AD22" w14:textId="77777777" w:rsidR="00702653" w:rsidRPr="00CF458F" w:rsidRDefault="00702653" w:rsidP="00702653">
            <w:pPr>
              <w:spacing w:after="200" w:line="276" w:lineRule="auto"/>
              <w:rPr>
                <w:ins w:id="595" w:author="CKO" w:date="2021-04-20T11:31:00Z"/>
                <w:rFonts w:eastAsiaTheme="minorHAnsi"/>
                <w:sz w:val="16"/>
                <w:szCs w:val="16"/>
                <w:lang w:eastAsia="en-US"/>
              </w:rPr>
            </w:pPr>
          </w:p>
        </w:tc>
        <w:tc>
          <w:tcPr>
            <w:tcW w:w="1134" w:type="dxa"/>
            <w:shd w:val="clear" w:color="auto" w:fill="auto"/>
          </w:tcPr>
          <w:p w14:paraId="1B42A20F" w14:textId="77777777" w:rsidR="00702653" w:rsidRPr="00CF458F" w:rsidRDefault="00702653" w:rsidP="00702653">
            <w:pPr>
              <w:spacing w:after="200" w:line="276" w:lineRule="auto"/>
              <w:rPr>
                <w:ins w:id="596" w:author="CKO" w:date="2021-04-20T11:31:00Z"/>
                <w:rFonts w:eastAsiaTheme="minorHAnsi"/>
                <w:sz w:val="16"/>
                <w:szCs w:val="16"/>
                <w:lang w:eastAsia="en-US"/>
              </w:rPr>
            </w:pPr>
          </w:p>
        </w:tc>
        <w:tc>
          <w:tcPr>
            <w:tcW w:w="1701" w:type="dxa"/>
            <w:shd w:val="clear" w:color="auto" w:fill="auto"/>
          </w:tcPr>
          <w:p w14:paraId="664FCF78" w14:textId="77777777" w:rsidR="00702653" w:rsidRPr="00CF458F" w:rsidRDefault="00702653" w:rsidP="00702653">
            <w:pPr>
              <w:spacing w:after="200" w:line="276" w:lineRule="auto"/>
              <w:rPr>
                <w:ins w:id="597" w:author="CKO" w:date="2021-04-20T11:31:00Z"/>
                <w:rFonts w:eastAsiaTheme="minorHAnsi"/>
                <w:sz w:val="16"/>
                <w:szCs w:val="16"/>
                <w:lang w:eastAsia="en-US"/>
              </w:rPr>
            </w:pPr>
          </w:p>
        </w:tc>
        <w:tc>
          <w:tcPr>
            <w:tcW w:w="1134" w:type="dxa"/>
          </w:tcPr>
          <w:p w14:paraId="1ED72D60" w14:textId="77777777" w:rsidR="00702653" w:rsidRPr="00CF458F" w:rsidRDefault="00702653" w:rsidP="00702653">
            <w:pPr>
              <w:spacing w:after="200" w:line="276" w:lineRule="auto"/>
              <w:rPr>
                <w:ins w:id="598" w:author="CKO" w:date="2021-04-20T11:31:00Z"/>
                <w:rFonts w:eastAsiaTheme="minorHAnsi"/>
                <w:sz w:val="16"/>
                <w:szCs w:val="16"/>
                <w:lang w:eastAsia="en-US"/>
              </w:rPr>
            </w:pPr>
          </w:p>
        </w:tc>
        <w:tc>
          <w:tcPr>
            <w:tcW w:w="1276" w:type="dxa"/>
          </w:tcPr>
          <w:p w14:paraId="3FF47C3D" w14:textId="77777777" w:rsidR="00702653" w:rsidRPr="00CF458F" w:rsidRDefault="00702653" w:rsidP="00702653">
            <w:pPr>
              <w:spacing w:after="200" w:line="276" w:lineRule="auto"/>
              <w:rPr>
                <w:ins w:id="599" w:author="CKO" w:date="2021-04-20T11:31:00Z"/>
                <w:rFonts w:eastAsiaTheme="minorHAnsi"/>
                <w:sz w:val="16"/>
                <w:szCs w:val="16"/>
                <w:lang w:eastAsia="en-US"/>
              </w:rPr>
            </w:pPr>
          </w:p>
        </w:tc>
        <w:tc>
          <w:tcPr>
            <w:tcW w:w="1134" w:type="dxa"/>
          </w:tcPr>
          <w:p w14:paraId="214F0B20" w14:textId="77777777" w:rsidR="00702653" w:rsidRPr="00CF458F" w:rsidRDefault="00702653" w:rsidP="00702653">
            <w:pPr>
              <w:spacing w:after="200" w:line="276" w:lineRule="auto"/>
              <w:rPr>
                <w:ins w:id="600" w:author="CKO" w:date="2021-04-20T11:31:00Z"/>
                <w:rFonts w:eastAsiaTheme="minorHAnsi"/>
                <w:sz w:val="16"/>
                <w:szCs w:val="16"/>
                <w:lang w:eastAsia="en-US"/>
              </w:rPr>
            </w:pPr>
          </w:p>
        </w:tc>
        <w:tc>
          <w:tcPr>
            <w:tcW w:w="1276" w:type="dxa"/>
          </w:tcPr>
          <w:p w14:paraId="706A91BB" w14:textId="77777777" w:rsidR="00702653" w:rsidRPr="00CF458F" w:rsidRDefault="00702653" w:rsidP="00702653">
            <w:pPr>
              <w:spacing w:after="200" w:line="276" w:lineRule="auto"/>
              <w:rPr>
                <w:ins w:id="601" w:author="CKO" w:date="2021-04-20T11:31:00Z"/>
                <w:rFonts w:eastAsiaTheme="minorHAnsi"/>
                <w:sz w:val="16"/>
                <w:szCs w:val="16"/>
                <w:lang w:eastAsia="en-US"/>
              </w:rPr>
            </w:pPr>
          </w:p>
        </w:tc>
        <w:tc>
          <w:tcPr>
            <w:tcW w:w="1417" w:type="dxa"/>
          </w:tcPr>
          <w:p w14:paraId="43659B3C" w14:textId="77777777" w:rsidR="00702653" w:rsidRPr="00CF458F" w:rsidRDefault="00702653" w:rsidP="00702653">
            <w:pPr>
              <w:spacing w:after="200" w:line="276" w:lineRule="auto"/>
              <w:rPr>
                <w:ins w:id="602" w:author="CKO" w:date="2021-04-20T11:31:00Z"/>
                <w:rFonts w:eastAsiaTheme="minorHAnsi"/>
                <w:sz w:val="16"/>
                <w:szCs w:val="16"/>
                <w:lang w:eastAsia="en-US"/>
              </w:rPr>
            </w:pPr>
          </w:p>
        </w:tc>
        <w:tc>
          <w:tcPr>
            <w:tcW w:w="1134" w:type="dxa"/>
          </w:tcPr>
          <w:p w14:paraId="2C0120A5" w14:textId="77777777" w:rsidR="00702653" w:rsidRPr="00CF458F" w:rsidRDefault="00702653" w:rsidP="00702653">
            <w:pPr>
              <w:spacing w:after="200" w:line="276" w:lineRule="auto"/>
              <w:rPr>
                <w:ins w:id="603" w:author="CKO" w:date="2021-04-20T11:31:00Z"/>
                <w:rFonts w:eastAsiaTheme="minorHAnsi"/>
                <w:sz w:val="16"/>
                <w:szCs w:val="16"/>
                <w:lang w:eastAsia="en-US"/>
              </w:rPr>
            </w:pPr>
          </w:p>
        </w:tc>
      </w:tr>
      <w:tr w:rsidR="00702653" w:rsidRPr="00CF458F" w14:paraId="77845C47" w14:textId="77777777" w:rsidTr="00887AFB">
        <w:trPr>
          <w:trHeight w:val="357"/>
          <w:jc w:val="center"/>
          <w:ins w:id="604" w:author="CKO" w:date="2021-04-20T11:31:00Z"/>
        </w:trPr>
        <w:tc>
          <w:tcPr>
            <w:tcW w:w="1277" w:type="dxa"/>
            <w:shd w:val="clear" w:color="auto" w:fill="auto"/>
          </w:tcPr>
          <w:p w14:paraId="1824C4CE" w14:textId="7A5514E0" w:rsidR="00702653" w:rsidRPr="00CF458F" w:rsidRDefault="00702653" w:rsidP="00702653">
            <w:pPr>
              <w:spacing w:after="200" w:line="276" w:lineRule="auto"/>
              <w:rPr>
                <w:ins w:id="605" w:author="CKO" w:date="2021-04-20T11:31:00Z"/>
                <w:rFonts w:eastAsiaTheme="minorHAnsi"/>
                <w:sz w:val="18"/>
                <w:szCs w:val="18"/>
                <w:lang w:eastAsia="en-US"/>
              </w:rPr>
            </w:pPr>
            <w:ins w:id="606" w:author="CKO" w:date="2021-04-20T11:31:00Z">
              <w:r>
                <w:rPr>
                  <w:rFonts w:eastAsiaTheme="minorHAnsi"/>
                  <w:sz w:val="18"/>
                  <w:szCs w:val="18"/>
                  <w:lang w:eastAsia="en-US"/>
                </w:rPr>
                <w:t>Prioritná os 7</w:t>
              </w:r>
            </w:ins>
          </w:p>
        </w:tc>
        <w:tc>
          <w:tcPr>
            <w:tcW w:w="986" w:type="dxa"/>
            <w:shd w:val="clear" w:color="auto" w:fill="auto"/>
          </w:tcPr>
          <w:p w14:paraId="559ECE41" w14:textId="6940FE17" w:rsidR="00702653" w:rsidRPr="00CF458F" w:rsidRDefault="00702653" w:rsidP="00702653">
            <w:pPr>
              <w:spacing w:after="200" w:line="276" w:lineRule="auto"/>
              <w:rPr>
                <w:ins w:id="607" w:author="CKO" w:date="2021-04-20T11:31:00Z"/>
                <w:rFonts w:eastAsiaTheme="minorHAnsi"/>
                <w:sz w:val="18"/>
                <w:szCs w:val="18"/>
                <w:lang w:eastAsia="en-US"/>
              </w:rPr>
            </w:pPr>
            <w:ins w:id="608" w:author="CKO" w:date="2021-04-20T11:31:00Z">
              <w:r>
                <w:rPr>
                  <w:rFonts w:eastAsiaTheme="minorHAnsi"/>
                  <w:sz w:val="18"/>
                  <w:szCs w:val="18"/>
                  <w:lang w:eastAsia="en-US"/>
                </w:rPr>
                <w:t>ESF REACT-EU</w:t>
              </w:r>
            </w:ins>
          </w:p>
        </w:tc>
        <w:tc>
          <w:tcPr>
            <w:tcW w:w="998" w:type="dxa"/>
            <w:shd w:val="clear" w:color="auto" w:fill="auto"/>
          </w:tcPr>
          <w:p w14:paraId="485B6F07" w14:textId="0958EA52" w:rsidR="00702653" w:rsidRPr="00CF458F" w:rsidRDefault="00702653" w:rsidP="00702653">
            <w:pPr>
              <w:spacing w:after="200" w:line="276" w:lineRule="auto"/>
              <w:rPr>
                <w:ins w:id="609" w:author="CKO" w:date="2021-04-20T11:31:00Z"/>
                <w:rFonts w:eastAsiaTheme="minorHAnsi"/>
                <w:sz w:val="18"/>
                <w:szCs w:val="18"/>
                <w:lang w:eastAsia="en-US"/>
              </w:rPr>
            </w:pPr>
            <w:ins w:id="610" w:author="CKO" w:date="2021-04-20T11:31:00Z">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ins>
          </w:p>
        </w:tc>
        <w:tc>
          <w:tcPr>
            <w:tcW w:w="1134" w:type="dxa"/>
            <w:shd w:val="clear" w:color="auto" w:fill="auto"/>
          </w:tcPr>
          <w:p w14:paraId="76BF2A18" w14:textId="77777777" w:rsidR="00702653" w:rsidRPr="00CF458F" w:rsidRDefault="00702653" w:rsidP="00702653">
            <w:pPr>
              <w:spacing w:after="200" w:line="276" w:lineRule="auto"/>
              <w:rPr>
                <w:ins w:id="611" w:author="CKO" w:date="2021-04-20T11:31:00Z"/>
                <w:rFonts w:eastAsiaTheme="minorHAnsi"/>
                <w:sz w:val="16"/>
                <w:szCs w:val="16"/>
                <w:lang w:eastAsia="en-US"/>
              </w:rPr>
            </w:pPr>
          </w:p>
        </w:tc>
        <w:tc>
          <w:tcPr>
            <w:tcW w:w="1134" w:type="dxa"/>
            <w:shd w:val="clear" w:color="auto" w:fill="auto"/>
          </w:tcPr>
          <w:p w14:paraId="1EBED0A9" w14:textId="77777777" w:rsidR="00702653" w:rsidRPr="00CF458F" w:rsidRDefault="00702653" w:rsidP="00702653">
            <w:pPr>
              <w:spacing w:after="200" w:line="276" w:lineRule="auto"/>
              <w:rPr>
                <w:ins w:id="612" w:author="CKO" w:date="2021-04-20T11:31:00Z"/>
                <w:rFonts w:eastAsiaTheme="minorHAnsi"/>
                <w:sz w:val="16"/>
                <w:szCs w:val="16"/>
                <w:lang w:eastAsia="en-US"/>
              </w:rPr>
            </w:pPr>
          </w:p>
        </w:tc>
        <w:tc>
          <w:tcPr>
            <w:tcW w:w="1701" w:type="dxa"/>
            <w:shd w:val="clear" w:color="auto" w:fill="auto"/>
          </w:tcPr>
          <w:p w14:paraId="19579347" w14:textId="77777777" w:rsidR="00702653" w:rsidRPr="00CF458F" w:rsidRDefault="00702653" w:rsidP="00702653">
            <w:pPr>
              <w:spacing w:after="200" w:line="276" w:lineRule="auto"/>
              <w:rPr>
                <w:ins w:id="613" w:author="CKO" w:date="2021-04-20T11:31:00Z"/>
                <w:rFonts w:eastAsiaTheme="minorHAnsi"/>
                <w:sz w:val="16"/>
                <w:szCs w:val="16"/>
                <w:lang w:eastAsia="en-US"/>
              </w:rPr>
            </w:pPr>
          </w:p>
        </w:tc>
        <w:tc>
          <w:tcPr>
            <w:tcW w:w="1134" w:type="dxa"/>
          </w:tcPr>
          <w:p w14:paraId="4FB9C0E4" w14:textId="77777777" w:rsidR="00702653" w:rsidRPr="00CF458F" w:rsidRDefault="00702653" w:rsidP="00702653">
            <w:pPr>
              <w:spacing w:after="200" w:line="276" w:lineRule="auto"/>
              <w:rPr>
                <w:ins w:id="614" w:author="CKO" w:date="2021-04-20T11:31:00Z"/>
                <w:rFonts w:eastAsiaTheme="minorHAnsi"/>
                <w:sz w:val="16"/>
                <w:szCs w:val="16"/>
                <w:lang w:eastAsia="en-US"/>
              </w:rPr>
            </w:pPr>
          </w:p>
        </w:tc>
        <w:tc>
          <w:tcPr>
            <w:tcW w:w="1276" w:type="dxa"/>
          </w:tcPr>
          <w:p w14:paraId="2429CA37" w14:textId="77777777" w:rsidR="00702653" w:rsidRPr="00CF458F" w:rsidRDefault="00702653" w:rsidP="00702653">
            <w:pPr>
              <w:spacing w:after="200" w:line="276" w:lineRule="auto"/>
              <w:rPr>
                <w:ins w:id="615" w:author="CKO" w:date="2021-04-20T11:31:00Z"/>
                <w:rFonts w:eastAsiaTheme="minorHAnsi"/>
                <w:sz w:val="16"/>
                <w:szCs w:val="16"/>
                <w:lang w:eastAsia="en-US"/>
              </w:rPr>
            </w:pPr>
          </w:p>
        </w:tc>
        <w:tc>
          <w:tcPr>
            <w:tcW w:w="1134" w:type="dxa"/>
          </w:tcPr>
          <w:p w14:paraId="723F5C38" w14:textId="77777777" w:rsidR="00702653" w:rsidRPr="00CF458F" w:rsidRDefault="00702653" w:rsidP="00702653">
            <w:pPr>
              <w:spacing w:after="200" w:line="276" w:lineRule="auto"/>
              <w:rPr>
                <w:ins w:id="616" w:author="CKO" w:date="2021-04-20T11:31:00Z"/>
                <w:rFonts w:eastAsiaTheme="minorHAnsi"/>
                <w:sz w:val="16"/>
                <w:szCs w:val="16"/>
                <w:lang w:eastAsia="en-US"/>
              </w:rPr>
            </w:pPr>
          </w:p>
        </w:tc>
        <w:tc>
          <w:tcPr>
            <w:tcW w:w="1276" w:type="dxa"/>
          </w:tcPr>
          <w:p w14:paraId="03C1D20C" w14:textId="77777777" w:rsidR="00702653" w:rsidRPr="00CF458F" w:rsidRDefault="00702653" w:rsidP="00702653">
            <w:pPr>
              <w:spacing w:after="200" w:line="276" w:lineRule="auto"/>
              <w:rPr>
                <w:ins w:id="617" w:author="CKO" w:date="2021-04-20T11:31:00Z"/>
                <w:rFonts w:eastAsiaTheme="minorHAnsi"/>
                <w:sz w:val="16"/>
                <w:szCs w:val="16"/>
                <w:lang w:eastAsia="en-US"/>
              </w:rPr>
            </w:pPr>
          </w:p>
        </w:tc>
        <w:tc>
          <w:tcPr>
            <w:tcW w:w="1417" w:type="dxa"/>
          </w:tcPr>
          <w:p w14:paraId="3DA3DA05" w14:textId="77777777" w:rsidR="00702653" w:rsidRPr="00CF458F" w:rsidRDefault="00702653" w:rsidP="00702653">
            <w:pPr>
              <w:spacing w:after="200" w:line="276" w:lineRule="auto"/>
              <w:rPr>
                <w:ins w:id="618" w:author="CKO" w:date="2021-04-20T11:31:00Z"/>
                <w:rFonts w:eastAsiaTheme="minorHAnsi"/>
                <w:sz w:val="16"/>
                <w:szCs w:val="16"/>
                <w:lang w:eastAsia="en-US"/>
              </w:rPr>
            </w:pPr>
          </w:p>
        </w:tc>
        <w:tc>
          <w:tcPr>
            <w:tcW w:w="1134" w:type="dxa"/>
          </w:tcPr>
          <w:p w14:paraId="51EFCC7B" w14:textId="77777777" w:rsidR="00702653" w:rsidRPr="00CF458F" w:rsidRDefault="00702653" w:rsidP="00702653">
            <w:pPr>
              <w:spacing w:after="200" w:line="276" w:lineRule="auto"/>
              <w:rPr>
                <w:ins w:id="619" w:author="CKO" w:date="2021-04-20T11:31:00Z"/>
                <w:rFonts w:eastAsiaTheme="minorHAnsi"/>
                <w:sz w:val="16"/>
                <w:szCs w:val="16"/>
                <w:lang w:eastAsia="en-US"/>
              </w:rPr>
            </w:pPr>
          </w:p>
        </w:tc>
      </w:tr>
      <w:tr w:rsidR="00702653" w:rsidRPr="00CF458F" w14:paraId="07D5E0F7" w14:textId="77777777" w:rsidTr="00887AFB">
        <w:trPr>
          <w:trHeight w:val="357"/>
          <w:jc w:val="center"/>
          <w:ins w:id="620" w:author="CKO" w:date="2021-04-20T11:31:00Z"/>
        </w:trPr>
        <w:tc>
          <w:tcPr>
            <w:tcW w:w="1277" w:type="dxa"/>
            <w:vMerge w:val="restart"/>
            <w:shd w:val="clear" w:color="auto" w:fill="auto"/>
          </w:tcPr>
          <w:p w14:paraId="2034F33A" w14:textId="74238D43" w:rsidR="00702653" w:rsidRPr="00CF458F" w:rsidRDefault="00702653" w:rsidP="00702653">
            <w:pPr>
              <w:spacing w:after="200" w:line="276" w:lineRule="auto"/>
              <w:rPr>
                <w:ins w:id="621" w:author="CKO" w:date="2021-04-20T11:31:00Z"/>
                <w:rFonts w:eastAsiaTheme="minorHAnsi"/>
                <w:sz w:val="18"/>
                <w:szCs w:val="18"/>
                <w:lang w:eastAsia="en-US"/>
              </w:rPr>
            </w:pPr>
            <w:ins w:id="622" w:author="CKO" w:date="2021-04-20T11:31:00Z">
              <w:r>
                <w:rPr>
                  <w:rFonts w:eastAsiaTheme="minorHAnsi"/>
                  <w:sz w:val="18"/>
                  <w:szCs w:val="18"/>
                  <w:lang w:eastAsia="en-US"/>
                </w:rPr>
                <w:t>Prioritná os 8</w:t>
              </w:r>
            </w:ins>
          </w:p>
        </w:tc>
        <w:tc>
          <w:tcPr>
            <w:tcW w:w="986" w:type="dxa"/>
            <w:shd w:val="clear" w:color="auto" w:fill="auto"/>
          </w:tcPr>
          <w:p w14:paraId="2A63AC39" w14:textId="66D476A9" w:rsidR="00702653" w:rsidRPr="00CF458F" w:rsidRDefault="00702653" w:rsidP="00702653">
            <w:pPr>
              <w:spacing w:after="200" w:line="276" w:lineRule="auto"/>
              <w:rPr>
                <w:ins w:id="623" w:author="CKO" w:date="2021-04-20T11:31:00Z"/>
                <w:rFonts w:eastAsiaTheme="minorHAnsi"/>
                <w:sz w:val="18"/>
                <w:szCs w:val="18"/>
                <w:lang w:eastAsia="en-US"/>
              </w:rPr>
            </w:pPr>
            <w:ins w:id="624" w:author="CKO" w:date="2021-04-20T11:31:00Z">
              <w:r>
                <w:rPr>
                  <w:rFonts w:eastAsiaTheme="minorHAnsi"/>
                  <w:sz w:val="18"/>
                  <w:szCs w:val="18"/>
                  <w:lang w:eastAsia="en-US"/>
                </w:rPr>
                <w:t>ESF REACT-EU</w:t>
              </w:r>
            </w:ins>
          </w:p>
        </w:tc>
        <w:tc>
          <w:tcPr>
            <w:tcW w:w="998" w:type="dxa"/>
            <w:shd w:val="clear" w:color="auto" w:fill="auto"/>
          </w:tcPr>
          <w:p w14:paraId="4CD2CA5E" w14:textId="4936A74E" w:rsidR="00702653" w:rsidRPr="00CF458F" w:rsidRDefault="00702653" w:rsidP="00702653">
            <w:pPr>
              <w:spacing w:after="200" w:line="276" w:lineRule="auto"/>
              <w:rPr>
                <w:ins w:id="625" w:author="CKO" w:date="2021-04-20T11:31:00Z"/>
                <w:rFonts w:eastAsiaTheme="minorHAnsi"/>
                <w:sz w:val="18"/>
                <w:szCs w:val="18"/>
                <w:lang w:eastAsia="en-US"/>
              </w:rPr>
            </w:pPr>
            <w:ins w:id="626" w:author="CKO" w:date="2021-04-20T11:31:00Z">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ins>
          </w:p>
        </w:tc>
        <w:tc>
          <w:tcPr>
            <w:tcW w:w="1134" w:type="dxa"/>
            <w:shd w:val="clear" w:color="auto" w:fill="auto"/>
          </w:tcPr>
          <w:p w14:paraId="4DAA52D0" w14:textId="77777777" w:rsidR="00702653" w:rsidRPr="00CF458F" w:rsidRDefault="00702653" w:rsidP="00702653">
            <w:pPr>
              <w:spacing w:after="200" w:line="276" w:lineRule="auto"/>
              <w:rPr>
                <w:ins w:id="627" w:author="CKO" w:date="2021-04-20T11:31:00Z"/>
                <w:rFonts w:eastAsiaTheme="minorHAnsi"/>
                <w:sz w:val="16"/>
                <w:szCs w:val="16"/>
                <w:lang w:eastAsia="en-US"/>
              </w:rPr>
            </w:pPr>
          </w:p>
        </w:tc>
        <w:tc>
          <w:tcPr>
            <w:tcW w:w="1134" w:type="dxa"/>
            <w:shd w:val="clear" w:color="auto" w:fill="auto"/>
          </w:tcPr>
          <w:p w14:paraId="1A37C729" w14:textId="77777777" w:rsidR="00702653" w:rsidRPr="00CF458F" w:rsidRDefault="00702653" w:rsidP="00702653">
            <w:pPr>
              <w:spacing w:after="200" w:line="276" w:lineRule="auto"/>
              <w:rPr>
                <w:ins w:id="628" w:author="CKO" w:date="2021-04-20T11:31:00Z"/>
                <w:rFonts w:eastAsiaTheme="minorHAnsi"/>
                <w:sz w:val="16"/>
                <w:szCs w:val="16"/>
                <w:lang w:eastAsia="en-US"/>
              </w:rPr>
            </w:pPr>
          </w:p>
        </w:tc>
        <w:tc>
          <w:tcPr>
            <w:tcW w:w="1701" w:type="dxa"/>
            <w:shd w:val="clear" w:color="auto" w:fill="auto"/>
          </w:tcPr>
          <w:p w14:paraId="68E04250" w14:textId="77777777" w:rsidR="00702653" w:rsidRPr="00CF458F" w:rsidRDefault="00702653" w:rsidP="00702653">
            <w:pPr>
              <w:spacing w:after="200" w:line="276" w:lineRule="auto"/>
              <w:rPr>
                <w:ins w:id="629" w:author="CKO" w:date="2021-04-20T11:31:00Z"/>
                <w:rFonts w:eastAsiaTheme="minorHAnsi"/>
                <w:sz w:val="16"/>
                <w:szCs w:val="16"/>
                <w:lang w:eastAsia="en-US"/>
              </w:rPr>
            </w:pPr>
          </w:p>
        </w:tc>
        <w:tc>
          <w:tcPr>
            <w:tcW w:w="1134" w:type="dxa"/>
          </w:tcPr>
          <w:p w14:paraId="7E5CEFC5" w14:textId="77777777" w:rsidR="00702653" w:rsidRPr="00CF458F" w:rsidRDefault="00702653" w:rsidP="00702653">
            <w:pPr>
              <w:spacing w:after="200" w:line="276" w:lineRule="auto"/>
              <w:rPr>
                <w:ins w:id="630" w:author="CKO" w:date="2021-04-20T11:31:00Z"/>
                <w:rFonts w:eastAsiaTheme="minorHAnsi"/>
                <w:sz w:val="16"/>
                <w:szCs w:val="16"/>
                <w:lang w:eastAsia="en-US"/>
              </w:rPr>
            </w:pPr>
          </w:p>
        </w:tc>
        <w:tc>
          <w:tcPr>
            <w:tcW w:w="1276" w:type="dxa"/>
          </w:tcPr>
          <w:p w14:paraId="4E674A4F" w14:textId="77777777" w:rsidR="00702653" w:rsidRPr="00CF458F" w:rsidRDefault="00702653" w:rsidP="00702653">
            <w:pPr>
              <w:spacing w:after="200" w:line="276" w:lineRule="auto"/>
              <w:rPr>
                <w:ins w:id="631" w:author="CKO" w:date="2021-04-20T11:31:00Z"/>
                <w:rFonts w:eastAsiaTheme="minorHAnsi"/>
                <w:sz w:val="16"/>
                <w:szCs w:val="16"/>
                <w:lang w:eastAsia="en-US"/>
              </w:rPr>
            </w:pPr>
          </w:p>
        </w:tc>
        <w:tc>
          <w:tcPr>
            <w:tcW w:w="1134" w:type="dxa"/>
          </w:tcPr>
          <w:p w14:paraId="6B9A8858" w14:textId="77777777" w:rsidR="00702653" w:rsidRPr="00CF458F" w:rsidRDefault="00702653" w:rsidP="00702653">
            <w:pPr>
              <w:spacing w:after="200" w:line="276" w:lineRule="auto"/>
              <w:rPr>
                <w:ins w:id="632" w:author="CKO" w:date="2021-04-20T11:31:00Z"/>
                <w:rFonts w:eastAsiaTheme="minorHAnsi"/>
                <w:sz w:val="16"/>
                <w:szCs w:val="16"/>
                <w:lang w:eastAsia="en-US"/>
              </w:rPr>
            </w:pPr>
          </w:p>
        </w:tc>
        <w:tc>
          <w:tcPr>
            <w:tcW w:w="1276" w:type="dxa"/>
          </w:tcPr>
          <w:p w14:paraId="226D9B65" w14:textId="77777777" w:rsidR="00702653" w:rsidRPr="00CF458F" w:rsidRDefault="00702653" w:rsidP="00702653">
            <w:pPr>
              <w:spacing w:after="200" w:line="276" w:lineRule="auto"/>
              <w:rPr>
                <w:ins w:id="633" w:author="CKO" w:date="2021-04-20T11:31:00Z"/>
                <w:rFonts w:eastAsiaTheme="minorHAnsi"/>
                <w:sz w:val="16"/>
                <w:szCs w:val="16"/>
                <w:lang w:eastAsia="en-US"/>
              </w:rPr>
            </w:pPr>
          </w:p>
        </w:tc>
        <w:tc>
          <w:tcPr>
            <w:tcW w:w="1417" w:type="dxa"/>
          </w:tcPr>
          <w:p w14:paraId="61EF3C3E" w14:textId="77777777" w:rsidR="00702653" w:rsidRPr="00CF458F" w:rsidRDefault="00702653" w:rsidP="00702653">
            <w:pPr>
              <w:spacing w:after="200" w:line="276" w:lineRule="auto"/>
              <w:rPr>
                <w:ins w:id="634" w:author="CKO" w:date="2021-04-20T11:31:00Z"/>
                <w:rFonts w:eastAsiaTheme="minorHAnsi"/>
                <w:sz w:val="16"/>
                <w:szCs w:val="16"/>
                <w:lang w:eastAsia="en-US"/>
              </w:rPr>
            </w:pPr>
          </w:p>
        </w:tc>
        <w:tc>
          <w:tcPr>
            <w:tcW w:w="1134" w:type="dxa"/>
          </w:tcPr>
          <w:p w14:paraId="31E70C76" w14:textId="77777777" w:rsidR="00702653" w:rsidRPr="00CF458F" w:rsidRDefault="00702653" w:rsidP="00702653">
            <w:pPr>
              <w:spacing w:after="200" w:line="276" w:lineRule="auto"/>
              <w:rPr>
                <w:ins w:id="635" w:author="CKO" w:date="2021-04-20T11:31:00Z"/>
                <w:rFonts w:eastAsiaTheme="minorHAnsi"/>
                <w:sz w:val="16"/>
                <w:szCs w:val="16"/>
                <w:lang w:eastAsia="en-US"/>
              </w:rPr>
            </w:pPr>
          </w:p>
        </w:tc>
      </w:tr>
      <w:tr w:rsidR="00702653" w:rsidRPr="00CF458F" w14:paraId="69C5F2C3" w14:textId="77777777" w:rsidTr="00887AFB">
        <w:trPr>
          <w:trHeight w:val="357"/>
          <w:jc w:val="center"/>
          <w:ins w:id="636" w:author="CKO" w:date="2021-04-20T11:31:00Z"/>
        </w:trPr>
        <w:tc>
          <w:tcPr>
            <w:tcW w:w="1277" w:type="dxa"/>
            <w:vMerge/>
            <w:shd w:val="clear" w:color="auto" w:fill="auto"/>
          </w:tcPr>
          <w:p w14:paraId="36A07ABA" w14:textId="77777777" w:rsidR="00702653" w:rsidRDefault="00702653" w:rsidP="00702653">
            <w:pPr>
              <w:spacing w:after="200" w:line="276" w:lineRule="auto"/>
              <w:rPr>
                <w:ins w:id="637" w:author="CKO" w:date="2021-04-20T11:31:00Z"/>
                <w:rFonts w:eastAsiaTheme="minorHAnsi"/>
                <w:sz w:val="18"/>
                <w:szCs w:val="18"/>
                <w:lang w:eastAsia="en-US"/>
              </w:rPr>
            </w:pPr>
          </w:p>
        </w:tc>
        <w:tc>
          <w:tcPr>
            <w:tcW w:w="986" w:type="dxa"/>
            <w:shd w:val="clear" w:color="auto" w:fill="auto"/>
          </w:tcPr>
          <w:p w14:paraId="459111DA" w14:textId="78378C46" w:rsidR="00702653" w:rsidRPr="00CF458F" w:rsidRDefault="00702653" w:rsidP="00702653">
            <w:pPr>
              <w:spacing w:after="200" w:line="276" w:lineRule="auto"/>
              <w:rPr>
                <w:ins w:id="638" w:author="CKO" w:date="2021-04-20T11:31:00Z"/>
                <w:rFonts w:eastAsiaTheme="minorHAnsi"/>
                <w:sz w:val="18"/>
                <w:szCs w:val="18"/>
                <w:lang w:eastAsia="en-US"/>
              </w:rPr>
            </w:pPr>
            <w:ins w:id="639" w:author="CKO" w:date="2021-04-20T11:31:00Z">
              <w:r>
                <w:rPr>
                  <w:rFonts w:eastAsiaTheme="minorHAnsi"/>
                  <w:sz w:val="18"/>
                  <w:szCs w:val="18"/>
                  <w:lang w:eastAsia="en-US"/>
                </w:rPr>
                <w:t>IZM REACT-EU</w:t>
              </w:r>
            </w:ins>
          </w:p>
        </w:tc>
        <w:tc>
          <w:tcPr>
            <w:tcW w:w="998" w:type="dxa"/>
            <w:shd w:val="clear" w:color="auto" w:fill="auto"/>
          </w:tcPr>
          <w:p w14:paraId="6966C1B1" w14:textId="4E885E51" w:rsidR="00702653" w:rsidRPr="00CF458F" w:rsidRDefault="00702653" w:rsidP="00702653">
            <w:pPr>
              <w:spacing w:after="200" w:line="276" w:lineRule="auto"/>
              <w:rPr>
                <w:ins w:id="640" w:author="CKO" w:date="2021-04-20T11:31:00Z"/>
                <w:rFonts w:eastAsiaTheme="minorHAnsi"/>
                <w:sz w:val="18"/>
                <w:szCs w:val="18"/>
                <w:lang w:eastAsia="en-US"/>
              </w:rPr>
            </w:pPr>
            <w:ins w:id="641" w:author="CKO" w:date="2021-04-20T11:31:00Z">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ins>
          </w:p>
        </w:tc>
        <w:tc>
          <w:tcPr>
            <w:tcW w:w="1134" w:type="dxa"/>
            <w:shd w:val="clear" w:color="auto" w:fill="auto"/>
          </w:tcPr>
          <w:p w14:paraId="262199EA" w14:textId="77777777" w:rsidR="00702653" w:rsidRPr="00CF458F" w:rsidRDefault="00702653" w:rsidP="00702653">
            <w:pPr>
              <w:spacing w:after="200" w:line="276" w:lineRule="auto"/>
              <w:rPr>
                <w:ins w:id="642" w:author="CKO" w:date="2021-04-20T11:31:00Z"/>
                <w:rFonts w:eastAsiaTheme="minorHAnsi"/>
                <w:sz w:val="16"/>
                <w:szCs w:val="16"/>
                <w:lang w:eastAsia="en-US"/>
              </w:rPr>
            </w:pPr>
          </w:p>
        </w:tc>
        <w:tc>
          <w:tcPr>
            <w:tcW w:w="1134" w:type="dxa"/>
            <w:shd w:val="clear" w:color="auto" w:fill="auto"/>
          </w:tcPr>
          <w:p w14:paraId="721A6E16" w14:textId="77777777" w:rsidR="00702653" w:rsidRPr="00CF458F" w:rsidRDefault="00702653" w:rsidP="00702653">
            <w:pPr>
              <w:spacing w:after="200" w:line="276" w:lineRule="auto"/>
              <w:rPr>
                <w:ins w:id="643" w:author="CKO" w:date="2021-04-20T11:31:00Z"/>
                <w:rFonts w:eastAsiaTheme="minorHAnsi"/>
                <w:sz w:val="16"/>
                <w:szCs w:val="16"/>
                <w:lang w:eastAsia="en-US"/>
              </w:rPr>
            </w:pPr>
          </w:p>
        </w:tc>
        <w:tc>
          <w:tcPr>
            <w:tcW w:w="1701" w:type="dxa"/>
            <w:shd w:val="clear" w:color="auto" w:fill="auto"/>
          </w:tcPr>
          <w:p w14:paraId="7AFE3827" w14:textId="77777777" w:rsidR="00702653" w:rsidRPr="00CF458F" w:rsidRDefault="00702653" w:rsidP="00702653">
            <w:pPr>
              <w:spacing w:after="200" w:line="276" w:lineRule="auto"/>
              <w:rPr>
                <w:ins w:id="644" w:author="CKO" w:date="2021-04-20T11:31:00Z"/>
                <w:rFonts w:eastAsiaTheme="minorHAnsi"/>
                <w:sz w:val="16"/>
                <w:szCs w:val="16"/>
                <w:lang w:eastAsia="en-US"/>
              </w:rPr>
            </w:pPr>
          </w:p>
        </w:tc>
        <w:tc>
          <w:tcPr>
            <w:tcW w:w="1134" w:type="dxa"/>
          </w:tcPr>
          <w:p w14:paraId="05BD1B3F" w14:textId="77777777" w:rsidR="00702653" w:rsidRPr="00CF458F" w:rsidRDefault="00702653" w:rsidP="00702653">
            <w:pPr>
              <w:spacing w:after="200" w:line="276" w:lineRule="auto"/>
              <w:rPr>
                <w:ins w:id="645" w:author="CKO" w:date="2021-04-20T11:31:00Z"/>
                <w:rFonts w:eastAsiaTheme="minorHAnsi"/>
                <w:sz w:val="16"/>
                <w:szCs w:val="16"/>
                <w:lang w:eastAsia="en-US"/>
              </w:rPr>
            </w:pPr>
          </w:p>
        </w:tc>
        <w:tc>
          <w:tcPr>
            <w:tcW w:w="1276" w:type="dxa"/>
          </w:tcPr>
          <w:p w14:paraId="42CAE2BB" w14:textId="77777777" w:rsidR="00702653" w:rsidRPr="00CF458F" w:rsidRDefault="00702653" w:rsidP="00702653">
            <w:pPr>
              <w:spacing w:after="200" w:line="276" w:lineRule="auto"/>
              <w:rPr>
                <w:ins w:id="646" w:author="CKO" w:date="2021-04-20T11:31:00Z"/>
                <w:rFonts w:eastAsiaTheme="minorHAnsi"/>
                <w:sz w:val="16"/>
                <w:szCs w:val="16"/>
                <w:lang w:eastAsia="en-US"/>
              </w:rPr>
            </w:pPr>
          </w:p>
        </w:tc>
        <w:tc>
          <w:tcPr>
            <w:tcW w:w="1134" w:type="dxa"/>
          </w:tcPr>
          <w:p w14:paraId="7C68E52A" w14:textId="77777777" w:rsidR="00702653" w:rsidRPr="00CF458F" w:rsidRDefault="00702653" w:rsidP="00702653">
            <w:pPr>
              <w:spacing w:after="200" w:line="276" w:lineRule="auto"/>
              <w:rPr>
                <w:ins w:id="647" w:author="CKO" w:date="2021-04-20T11:31:00Z"/>
                <w:rFonts w:eastAsiaTheme="minorHAnsi"/>
                <w:sz w:val="16"/>
                <w:szCs w:val="16"/>
                <w:lang w:eastAsia="en-US"/>
              </w:rPr>
            </w:pPr>
          </w:p>
        </w:tc>
        <w:tc>
          <w:tcPr>
            <w:tcW w:w="1276" w:type="dxa"/>
          </w:tcPr>
          <w:p w14:paraId="5F2C762A" w14:textId="77777777" w:rsidR="00702653" w:rsidRPr="00CF458F" w:rsidRDefault="00702653" w:rsidP="00702653">
            <w:pPr>
              <w:spacing w:after="200" w:line="276" w:lineRule="auto"/>
              <w:rPr>
                <w:ins w:id="648" w:author="CKO" w:date="2021-04-20T11:31:00Z"/>
                <w:rFonts w:eastAsiaTheme="minorHAnsi"/>
                <w:sz w:val="16"/>
                <w:szCs w:val="16"/>
                <w:lang w:eastAsia="en-US"/>
              </w:rPr>
            </w:pPr>
          </w:p>
        </w:tc>
        <w:tc>
          <w:tcPr>
            <w:tcW w:w="1417" w:type="dxa"/>
          </w:tcPr>
          <w:p w14:paraId="47BE177A" w14:textId="77777777" w:rsidR="00702653" w:rsidRPr="00CF458F" w:rsidRDefault="00702653" w:rsidP="00702653">
            <w:pPr>
              <w:spacing w:after="200" w:line="276" w:lineRule="auto"/>
              <w:rPr>
                <w:ins w:id="649" w:author="CKO" w:date="2021-04-20T11:31:00Z"/>
                <w:rFonts w:eastAsiaTheme="minorHAnsi"/>
                <w:sz w:val="16"/>
                <w:szCs w:val="16"/>
                <w:lang w:eastAsia="en-US"/>
              </w:rPr>
            </w:pPr>
          </w:p>
        </w:tc>
        <w:tc>
          <w:tcPr>
            <w:tcW w:w="1134" w:type="dxa"/>
          </w:tcPr>
          <w:p w14:paraId="62978493" w14:textId="77777777" w:rsidR="00702653" w:rsidRPr="00CF458F" w:rsidRDefault="00702653" w:rsidP="00702653">
            <w:pPr>
              <w:spacing w:after="200" w:line="276" w:lineRule="auto"/>
              <w:rPr>
                <w:ins w:id="650" w:author="CKO" w:date="2021-04-20T11:31:00Z"/>
                <w:rFonts w:eastAsiaTheme="minorHAnsi"/>
                <w:sz w:val="16"/>
                <w:szCs w:val="16"/>
                <w:lang w:eastAsia="en-US"/>
              </w:rPr>
            </w:pPr>
          </w:p>
        </w:tc>
      </w:tr>
      <w:tr w:rsidR="00702653" w:rsidRPr="00CF458F" w14:paraId="7EF220E2" w14:textId="77777777" w:rsidTr="00887AFB">
        <w:trPr>
          <w:trHeight w:val="357"/>
          <w:jc w:val="center"/>
          <w:ins w:id="651" w:author="CKO" w:date="2021-04-20T11:31:00Z"/>
        </w:trPr>
        <w:tc>
          <w:tcPr>
            <w:tcW w:w="1277" w:type="dxa"/>
            <w:shd w:val="clear" w:color="auto" w:fill="auto"/>
          </w:tcPr>
          <w:p w14:paraId="7CD27029" w14:textId="6F0648E1" w:rsidR="00702653" w:rsidRPr="00CF458F" w:rsidRDefault="00702653" w:rsidP="00702653">
            <w:pPr>
              <w:spacing w:after="200" w:line="276" w:lineRule="auto"/>
              <w:rPr>
                <w:ins w:id="652" w:author="CKO" w:date="2021-04-20T11:31:00Z"/>
                <w:rFonts w:eastAsiaTheme="minorHAnsi"/>
                <w:sz w:val="18"/>
                <w:szCs w:val="18"/>
                <w:lang w:eastAsia="en-US"/>
              </w:rPr>
            </w:pPr>
            <w:ins w:id="653" w:author="CKO" w:date="2021-04-20T11:31:00Z">
              <w:r>
                <w:rPr>
                  <w:rFonts w:eastAsiaTheme="minorHAnsi"/>
                  <w:sz w:val="18"/>
                  <w:szCs w:val="18"/>
                  <w:lang w:eastAsia="en-US"/>
                </w:rPr>
                <w:t>Prioritná os 9</w:t>
              </w:r>
            </w:ins>
          </w:p>
        </w:tc>
        <w:tc>
          <w:tcPr>
            <w:tcW w:w="986" w:type="dxa"/>
            <w:shd w:val="clear" w:color="auto" w:fill="auto"/>
          </w:tcPr>
          <w:p w14:paraId="3025CA02" w14:textId="559B1897" w:rsidR="00702653" w:rsidRPr="00CF458F" w:rsidRDefault="00702653" w:rsidP="00702653">
            <w:pPr>
              <w:spacing w:after="200" w:line="276" w:lineRule="auto"/>
              <w:rPr>
                <w:ins w:id="654" w:author="CKO" w:date="2021-04-20T11:31:00Z"/>
                <w:rFonts w:eastAsiaTheme="minorHAnsi"/>
                <w:sz w:val="18"/>
                <w:szCs w:val="18"/>
                <w:lang w:eastAsia="en-US"/>
              </w:rPr>
            </w:pPr>
            <w:ins w:id="655" w:author="CKO" w:date="2021-04-20T11:31:00Z">
              <w:r>
                <w:rPr>
                  <w:rFonts w:eastAsiaTheme="minorHAnsi"/>
                  <w:sz w:val="18"/>
                  <w:szCs w:val="18"/>
                  <w:lang w:eastAsia="en-US"/>
                </w:rPr>
                <w:t>IZM REACT-EU</w:t>
              </w:r>
            </w:ins>
          </w:p>
        </w:tc>
        <w:tc>
          <w:tcPr>
            <w:tcW w:w="998" w:type="dxa"/>
            <w:shd w:val="clear" w:color="auto" w:fill="auto"/>
          </w:tcPr>
          <w:p w14:paraId="34C384F8" w14:textId="40578863" w:rsidR="00702653" w:rsidRPr="00CF458F" w:rsidRDefault="00702653" w:rsidP="00702653">
            <w:pPr>
              <w:spacing w:after="200" w:line="276" w:lineRule="auto"/>
              <w:rPr>
                <w:ins w:id="656" w:author="CKO" w:date="2021-04-20T11:31:00Z"/>
                <w:rFonts w:eastAsiaTheme="minorHAnsi"/>
                <w:sz w:val="18"/>
                <w:szCs w:val="18"/>
                <w:lang w:eastAsia="en-US"/>
              </w:rPr>
            </w:pPr>
            <w:ins w:id="657" w:author="CKO" w:date="2021-04-20T11:31:00Z">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ins>
          </w:p>
        </w:tc>
        <w:tc>
          <w:tcPr>
            <w:tcW w:w="1134" w:type="dxa"/>
            <w:shd w:val="clear" w:color="auto" w:fill="auto"/>
          </w:tcPr>
          <w:p w14:paraId="4BD0FA8E" w14:textId="77777777" w:rsidR="00702653" w:rsidRPr="00CF458F" w:rsidRDefault="00702653" w:rsidP="00702653">
            <w:pPr>
              <w:spacing w:after="200" w:line="276" w:lineRule="auto"/>
              <w:rPr>
                <w:ins w:id="658" w:author="CKO" w:date="2021-04-20T11:31:00Z"/>
                <w:rFonts w:eastAsiaTheme="minorHAnsi"/>
                <w:sz w:val="16"/>
                <w:szCs w:val="16"/>
                <w:lang w:eastAsia="en-US"/>
              </w:rPr>
            </w:pPr>
          </w:p>
        </w:tc>
        <w:tc>
          <w:tcPr>
            <w:tcW w:w="1134" w:type="dxa"/>
            <w:shd w:val="clear" w:color="auto" w:fill="auto"/>
          </w:tcPr>
          <w:p w14:paraId="2B28F8F9" w14:textId="77777777" w:rsidR="00702653" w:rsidRPr="00CF458F" w:rsidRDefault="00702653" w:rsidP="00702653">
            <w:pPr>
              <w:spacing w:after="200" w:line="276" w:lineRule="auto"/>
              <w:rPr>
                <w:ins w:id="659" w:author="CKO" w:date="2021-04-20T11:31:00Z"/>
                <w:rFonts w:eastAsiaTheme="minorHAnsi"/>
                <w:sz w:val="16"/>
                <w:szCs w:val="16"/>
                <w:lang w:eastAsia="en-US"/>
              </w:rPr>
            </w:pPr>
          </w:p>
        </w:tc>
        <w:tc>
          <w:tcPr>
            <w:tcW w:w="1701" w:type="dxa"/>
            <w:shd w:val="clear" w:color="auto" w:fill="auto"/>
          </w:tcPr>
          <w:p w14:paraId="5DE424B3" w14:textId="77777777" w:rsidR="00702653" w:rsidRPr="00CF458F" w:rsidRDefault="00702653" w:rsidP="00702653">
            <w:pPr>
              <w:spacing w:after="200" w:line="276" w:lineRule="auto"/>
              <w:rPr>
                <w:ins w:id="660" w:author="CKO" w:date="2021-04-20T11:31:00Z"/>
                <w:rFonts w:eastAsiaTheme="minorHAnsi"/>
                <w:sz w:val="16"/>
                <w:szCs w:val="16"/>
                <w:lang w:eastAsia="en-US"/>
              </w:rPr>
            </w:pPr>
          </w:p>
        </w:tc>
        <w:tc>
          <w:tcPr>
            <w:tcW w:w="1134" w:type="dxa"/>
          </w:tcPr>
          <w:p w14:paraId="1460C25E" w14:textId="77777777" w:rsidR="00702653" w:rsidRPr="00CF458F" w:rsidRDefault="00702653" w:rsidP="00702653">
            <w:pPr>
              <w:spacing w:after="200" w:line="276" w:lineRule="auto"/>
              <w:rPr>
                <w:ins w:id="661" w:author="CKO" w:date="2021-04-20T11:31:00Z"/>
                <w:rFonts w:eastAsiaTheme="minorHAnsi"/>
                <w:sz w:val="16"/>
                <w:szCs w:val="16"/>
                <w:lang w:eastAsia="en-US"/>
              </w:rPr>
            </w:pPr>
          </w:p>
        </w:tc>
        <w:tc>
          <w:tcPr>
            <w:tcW w:w="1276" w:type="dxa"/>
          </w:tcPr>
          <w:p w14:paraId="5F0D53BB" w14:textId="77777777" w:rsidR="00702653" w:rsidRPr="00CF458F" w:rsidRDefault="00702653" w:rsidP="00702653">
            <w:pPr>
              <w:spacing w:after="200" w:line="276" w:lineRule="auto"/>
              <w:rPr>
                <w:ins w:id="662" w:author="CKO" w:date="2021-04-20T11:31:00Z"/>
                <w:rFonts w:eastAsiaTheme="minorHAnsi"/>
                <w:sz w:val="16"/>
                <w:szCs w:val="16"/>
                <w:lang w:eastAsia="en-US"/>
              </w:rPr>
            </w:pPr>
          </w:p>
        </w:tc>
        <w:tc>
          <w:tcPr>
            <w:tcW w:w="1134" w:type="dxa"/>
          </w:tcPr>
          <w:p w14:paraId="1D5226FF" w14:textId="77777777" w:rsidR="00702653" w:rsidRPr="00CF458F" w:rsidRDefault="00702653" w:rsidP="00702653">
            <w:pPr>
              <w:spacing w:after="200" w:line="276" w:lineRule="auto"/>
              <w:rPr>
                <w:ins w:id="663" w:author="CKO" w:date="2021-04-20T11:31:00Z"/>
                <w:rFonts w:eastAsiaTheme="minorHAnsi"/>
                <w:sz w:val="16"/>
                <w:szCs w:val="16"/>
                <w:lang w:eastAsia="en-US"/>
              </w:rPr>
            </w:pPr>
          </w:p>
        </w:tc>
        <w:tc>
          <w:tcPr>
            <w:tcW w:w="1276" w:type="dxa"/>
          </w:tcPr>
          <w:p w14:paraId="73AEB3FD" w14:textId="77777777" w:rsidR="00702653" w:rsidRPr="00CF458F" w:rsidRDefault="00702653" w:rsidP="00702653">
            <w:pPr>
              <w:spacing w:after="200" w:line="276" w:lineRule="auto"/>
              <w:rPr>
                <w:ins w:id="664" w:author="CKO" w:date="2021-04-20T11:31:00Z"/>
                <w:rFonts w:eastAsiaTheme="minorHAnsi"/>
                <w:sz w:val="16"/>
                <w:szCs w:val="16"/>
                <w:lang w:eastAsia="en-US"/>
              </w:rPr>
            </w:pPr>
          </w:p>
        </w:tc>
        <w:tc>
          <w:tcPr>
            <w:tcW w:w="1417" w:type="dxa"/>
          </w:tcPr>
          <w:p w14:paraId="103BE953" w14:textId="77777777" w:rsidR="00702653" w:rsidRPr="00CF458F" w:rsidRDefault="00702653" w:rsidP="00702653">
            <w:pPr>
              <w:spacing w:after="200" w:line="276" w:lineRule="auto"/>
              <w:rPr>
                <w:ins w:id="665" w:author="CKO" w:date="2021-04-20T11:31:00Z"/>
                <w:rFonts w:eastAsiaTheme="minorHAnsi"/>
                <w:sz w:val="16"/>
                <w:szCs w:val="16"/>
                <w:lang w:eastAsia="en-US"/>
              </w:rPr>
            </w:pPr>
          </w:p>
        </w:tc>
        <w:tc>
          <w:tcPr>
            <w:tcW w:w="1134" w:type="dxa"/>
          </w:tcPr>
          <w:p w14:paraId="6572C4BB" w14:textId="77777777" w:rsidR="00702653" w:rsidRPr="00CF458F" w:rsidRDefault="00702653" w:rsidP="00702653">
            <w:pPr>
              <w:spacing w:after="200" w:line="276" w:lineRule="auto"/>
              <w:rPr>
                <w:ins w:id="666" w:author="CKO" w:date="2021-04-20T11:31:00Z"/>
                <w:rFonts w:eastAsiaTheme="minorHAnsi"/>
                <w:sz w:val="16"/>
                <w:szCs w:val="16"/>
                <w:lang w:eastAsia="en-US"/>
              </w:rPr>
            </w:pPr>
          </w:p>
        </w:tc>
      </w:tr>
      <w:tr w:rsidR="00702653" w:rsidRPr="00CF458F" w14:paraId="7F36B18F"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3"/>
          <w:jc w:val="center"/>
          <w:trPrChange w:id="668" w:author="CKO" w:date="2021-04-20T11:31:00Z">
            <w:trPr>
              <w:trHeight w:val="543"/>
              <w:jc w:val="center"/>
            </w:trPr>
          </w:trPrChange>
        </w:trPr>
        <w:tc>
          <w:tcPr>
            <w:tcW w:w="1277" w:type="dxa"/>
            <w:shd w:val="clear" w:color="auto" w:fill="auto"/>
            <w:tcPrChange w:id="669" w:author="CKO" w:date="2021-04-20T11:31:00Z">
              <w:tcPr>
                <w:tcW w:w="1277" w:type="dxa"/>
                <w:shd w:val="clear" w:color="auto" w:fill="auto"/>
              </w:tcPr>
            </w:tcPrChange>
          </w:tcPr>
          <w:p w14:paraId="58D30233"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Change w:id="670" w:author="CKO" w:date="2021-04-20T11:31:00Z">
              <w:tcPr>
                <w:tcW w:w="850" w:type="dxa"/>
                <w:shd w:val="clear" w:color="auto" w:fill="auto"/>
              </w:tcPr>
            </w:tcPrChange>
          </w:tcPr>
          <w:p w14:paraId="32084375"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Change w:id="671" w:author="CKO" w:date="2021-04-20T11:31:00Z">
              <w:tcPr>
                <w:tcW w:w="1134" w:type="dxa"/>
                <w:gridSpan w:val="2"/>
                <w:shd w:val="clear" w:color="auto" w:fill="auto"/>
              </w:tcPr>
            </w:tcPrChange>
          </w:tcPr>
          <w:p w14:paraId="0210ACA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Change w:id="672" w:author="CKO" w:date="2021-04-20T11:31:00Z">
              <w:tcPr>
                <w:tcW w:w="1134" w:type="dxa"/>
                <w:shd w:val="clear" w:color="auto" w:fill="auto"/>
              </w:tcPr>
            </w:tcPrChange>
          </w:tcPr>
          <w:p w14:paraId="54BD6C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673" w:author="CKO" w:date="2021-04-20T11:31:00Z">
              <w:tcPr>
                <w:tcW w:w="1134" w:type="dxa"/>
                <w:shd w:val="clear" w:color="auto" w:fill="auto"/>
              </w:tcPr>
            </w:tcPrChange>
          </w:tcPr>
          <w:p w14:paraId="01F82374"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674" w:author="CKO" w:date="2021-04-20T11:31:00Z">
              <w:tcPr>
                <w:tcW w:w="1701" w:type="dxa"/>
                <w:shd w:val="clear" w:color="auto" w:fill="auto"/>
              </w:tcPr>
            </w:tcPrChange>
          </w:tcPr>
          <w:p w14:paraId="2774BF0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675" w:author="CKO" w:date="2021-04-20T11:31:00Z">
              <w:tcPr>
                <w:tcW w:w="1134" w:type="dxa"/>
              </w:tcPr>
            </w:tcPrChange>
          </w:tcPr>
          <w:p w14:paraId="44D2527B"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676" w:author="CKO" w:date="2021-04-20T11:31:00Z">
              <w:tcPr>
                <w:tcW w:w="1276" w:type="dxa"/>
              </w:tcPr>
            </w:tcPrChange>
          </w:tcPr>
          <w:p w14:paraId="53B313B8"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677" w:author="CKO" w:date="2021-04-20T11:31:00Z">
              <w:tcPr>
                <w:tcW w:w="1134" w:type="dxa"/>
              </w:tcPr>
            </w:tcPrChange>
          </w:tcPr>
          <w:p w14:paraId="18086E4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678" w:author="CKO" w:date="2021-04-20T11:31:00Z">
              <w:tcPr>
                <w:tcW w:w="1276" w:type="dxa"/>
              </w:tcPr>
            </w:tcPrChange>
          </w:tcPr>
          <w:p w14:paraId="167BA457"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679" w:author="CKO" w:date="2021-04-20T11:31:00Z">
              <w:tcPr>
                <w:tcW w:w="1417" w:type="dxa"/>
              </w:tcPr>
            </w:tcPrChange>
          </w:tcPr>
          <w:p w14:paraId="205C4B77"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680" w:author="CKO" w:date="2021-04-20T11:31:00Z">
              <w:tcPr>
                <w:tcW w:w="1134" w:type="dxa"/>
              </w:tcPr>
            </w:tcPrChange>
          </w:tcPr>
          <w:p w14:paraId="0FC7CE01"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2D6C930"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81"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6"/>
          <w:jc w:val="center"/>
          <w:trPrChange w:id="682" w:author="CKO" w:date="2021-04-20T11:31:00Z">
            <w:trPr>
              <w:trHeight w:val="426"/>
              <w:jc w:val="center"/>
            </w:trPr>
          </w:trPrChange>
        </w:trPr>
        <w:tc>
          <w:tcPr>
            <w:tcW w:w="1277" w:type="dxa"/>
            <w:shd w:val="clear" w:color="auto" w:fill="auto"/>
            <w:tcPrChange w:id="683" w:author="CKO" w:date="2021-04-20T11:31:00Z">
              <w:tcPr>
                <w:tcW w:w="1277" w:type="dxa"/>
                <w:shd w:val="clear" w:color="auto" w:fill="auto"/>
              </w:tcPr>
            </w:tcPrChange>
          </w:tcPr>
          <w:p w14:paraId="7046B9CD"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Change w:id="684" w:author="CKO" w:date="2021-04-20T11:31:00Z">
              <w:tcPr>
                <w:tcW w:w="850" w:type="dxa"/>
                <w:shd w:val="clear" w:color="auto" w:fill="auto"/>
              </w:tcPr>
            </w:tcPrChange>
          </w:tcPr>
          <w:p w14:paraId="6452DB3E"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Change w:id="685" w:author="CKO" w:date="2021-04-20T11:31:00Z">
              <w:tcPr>
                <w:tcW w:w="1134" w:type="dxa"/>
                <w:gridSpan w:val="2"/>
                <w:shd w:val="clear" w:color="auto" w:fill="auto"/>
              </w:tcPr>
            </w:tcPrChange>
          </w:tcPr>
          <w:p w14:paraId="59B1B768"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Change w:id="686" w:author="CKO" w:date="2021-04-20T11:31:00Z">
              <w:tcPr>
                <w:tcW w:w="1134" w:type="dxa"/>
                <w:shd w:val="clear" w:color="auto" w:fill="auto"/>
              </w:tcPr>
            </w:tcPrChange>
          </w:tcPr>
          <w:p w14:paraId="11D6017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687" w:author="CKO" w:date="2021-04-20T11:31:00Z">
              <w:tcPr>
                <w:tcW w:w="1134" w:type="dxa"/>
                <w:shd w:val="clear" w:color="auto" w:fill="auto"/>
              </w:tcPr>
            </w:tcPrChange>
          </w:tcPr>
          <w:p w14:paraId="5A035FFD"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688" w:author="CKO" w:date="2021-04-20T11:31:00Z">
              <w:tcPr>
                <w:tcW w:w="1701" w:type="dxa"/>
                <w:shd w:val="clear" w:color="auto" w:fill="auto"/>
              </w:tcPr>
            </w:tcPrChange>
          </w:tcPr>
          <w:p w14:paraId="4E864F5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689" w:author="CKO" w:date="2021-04-20T11:31:00Z">
              <w:tcPr>
                <w:tcW w:w="1134" w:type="dxa"/>
              </w:tcPr>
            </w:tcPrChange>
          </w:tcPr>
          <w:p w14:paraId="119F968D"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690" w:author="CKO" w:date="2021-04-20T11:31:00Z">
              <w:tcPr>
                <w:tcW w:w="1276" w:type="dxa"/>
              </w:tcPr>
            </w:tcPrChange>
          </w:tcPr>
          <w:p w14:paraId="325F6B0D"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691" w:author="CKO" w:date="2021-04-20T11:31:00Z">
              <w:tcPr>
                <w:tcW w:w="1134" w:type="dxa"/>
              </w:tcPr>
            </w:tcPrChange>
          </w:tcPr>
          <w:p w14:paraId="119AA4AC"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692" w:author="CKO" w:date="2021-04-20T11:31:00Z">
              <w:tcPr>
                <w:tcW w:w="1276" w:type="dxa"/>
              </w:tcPr>
            </w:tcPrChange>
          </w:tcPr>
          <w:p w14:paraId="74AC10E1"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693" w:author="CKO" w:date="2021-04-20T11:31:00Z">
              <w:tcPr>
                <w:tcW w:w="1417" w:type="dxa"/>
              </w:tcPr>
            </w:tcPrChange>
          </w:tcPr>
          <w:p w14:paraId="0810830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694" w:author="CKO" w:date="2021-04-20T11:31:00Z">
              <w:tcPr>
                <w:tcW w:w="1134" w:type="dxa"/>
              </w:tcPr>
            </w:tcPrChange>
          </w:tcPr>
          <w:p w14:paraId="7C7E42D4"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5C09024"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95"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603"/>
          <w:jc w:val="center"/>
          <w:trPrChange w:id="696" w:author="CKO" w:date="2021-04-20T11:31:00Z">
            <w:trPr>
              <w:trHeight w:val="603"/>
              <w:jc w:val="center"/>
            </w:trPr>
          </w:trPrChange>
        </w:trPr>
        <w:tc>
          <w:tcPr>
            <w:tcW w:w="1277" w:type="dxa"/>
            <w:shd w:val="clear" w:color="auto" w:fill="auto"/>
            <w:tcPrChange w:id="697" w:author="CKO" w:date="2021-04-20T11:31:00Z">
              <w:tcPr>
                <w:tcW w:w="1277" w:type="dxa"/>
                <w:shd w:val="clear" w:color="auto" w:fill="auto"/>
              </w:tcPr>
            </w:tcPrChange>
          </w:tcPr>
          <w:p w14:paraId="54F0E7D0"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Change w:id="698" w:author="CKO" w:date="2021-04-20T11:31:00Z">
              <w:tcPr>
                <w:tcW w:w="850" w:type="dxa"/>
                <w:shd w:val="clear" w:color="auto" w:fill="auto"/>
              </w:tcPr>
            </w:tcPrChange>
          </w:tcPr>
          <w:p w14:paraId="38FA0B4D"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5"/>
            </w:r>
          </w:p>
        </w:tc>
        <w:tc>
          <w:tcPr>
            <w:tcW w:w="998" w:type="dxa"/>
            <w:shd w:val="clear" w:color="auto" w:fill="auto"/>
            <w:tcPrChange w:id="699" w:author="CKO" w:date="2021-04-20T11:31:00Z">
              <w:tcPr>
                <w:tcW w:w="1134" w:type="dxa"/>
                <w:gridSpan w:val="2"/>
                <w:shd w:val="clear" w:color="auto" w:fill="auto"/>
              </w:tcPr>
            </w:tcPrChange>
          </w:tcPr>
          <w:p w14:paraId="6B9062A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Change w:id="700" w:author="CKO" w:date="2021-04-20T11:31:00Z">
              <w:tcPr>
                <w:tcW w:w="1134" w:type="dxa"/>
                <w:shd w:val="clear" w:color="auto" w:fill="auto"/>
              </w:tcPr>
            </w:tcPrChange>
          </w:tcPr>
          <w:p w14:paraId="1D25D7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701" w:author="CKO" w:date="2021-04-20T11:31:00Z">
              <w:tcPr>
                <w:tcW w:w="1134" w:type="dxa"/>
                <w:shd w:val="clear" w:color="auto" w:fill="auto"/>
              </w:tcPr>
            </w:tcPrChange>
          </w:tcPr>
          <w:p w14:paraId="4FC8DE68"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702" w:author="CKO" w:date="2021-04-20T11:31:00Z">
              <w:tcPr>
                <w:tcW w:w="1701" w:type="dxa"/>
                <w:shd w:val="clear" w:color="auto" w:fill="auto"/>
              </w:tcPr>
            </w:tcPrChange>
          </w:tcPr>
          <w:p w14:paraId="6809094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703" w:author="CKO" w:date="2021-04-20T11:31:00Z">
              <w:tcPr>
                <w:tcW w:w="1134" w:type="dxa"/>
              </w:tcPr>
            </w:tcPrChange>
          </w:tcPr>
          <w:p w14:paraId="3DB4FBC6"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04" w:author="CKO" w:date="2021-04-20T11:31:00Z">
              <w:tcPr>
                <w:tcW w:w="1276" w:type="dxa"/>
              </w:tcPr>
            </w:tcPrChange>
          </w:tcPr>
          <w:p w14:paraId="632BA9C1"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05" w:author="CKO" w:date="2021-04-20T11:31:00Z">
              <w:tcPr>
                <w:tcW w:w="1134" w:type="dxa"/>
              </w:tcPr>
            </w:tcPrChange>
          </w:tcPr>
          <w:p w14:paraId="1D1C2E4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06" w:author="CKO" w:date="2021-04-20T11:31:00Z">
              <w:tcPr>
                <w:tcW w:w="1276" w:type="dxa"/>
              </w:tcPr>
            </w:tcPrChange>
          </w:tcPr>
          <w:p w14:paraId="5D271E9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707" w:author="CKO" w:date="2021-04-20T11:31:00Z">
              <w:tcPr>
                <w:tcW w:w="1417" w:type="dxa"/>
              </w:tcPr>
            </w:tcPrChange>
          </w:tcPr>
          <w:p w14:paraId="40CE9DA4"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08" w:author="CKO" w:date="2021-04-20T11:31:00Z">
              <w:tcPr>
                <w:tcW w:w="1134" w:type="dxa"/>
              </w:tcPr>
            </w:tcPrChange>
          </w:tcPr>
          <w:p w14:paraId="51827B4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5748233"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09"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02"/>
          <w:jc w:val="center"/>
          <w:trPrChange w:id="710" w:author="CKO" w:date="2021-04-20T11:31:00Z">
            <w:trPr>
              <w:trHeight w:val="402"/>
              <w:jc w:val="center"/>
            </w:trPr>
          </w:trPrChange>
        </w:trPr>
        <w:tc>
          <w:tcPr>
            <w:tcW w:w="1277" w:type="dxa"/>
            <w:shd w:val="clear" w:color="auto" w:fill="auto"/>
            <w:tcPrChange w:id="711" w:author="CKO" w:date="2021-04-20T11:31:00Z">
              <w:tcPr>
                <w:tcW w:w="1277" w:type="dxa"/>
                <w:shd w:val="clear" w:color="auto" w:fill="auto"/>
              </w:tcPr>
            </w:tcPrChange>
          </w:tcPr>
          <w:p w14:paraId="176668C8"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lastRenderedPageBreak/>
              <w:t>Spolu</w:t>
            </w:r>
          </w:p>
        </w:tc>
        <w:tc>
          <w:tcPr>
            <w:tcW w:w="986" w:type="dxa"/>
            <w:shd w:val="clear" w:color="auto" w:fill="auto"/>
            <w:tcPrChange w:id="712" w:author="CKO" w:date="2021-04-20T11:31:00Z">
              <w:tcPr>
                <w:tcW w:w="850" w:type="dxa"/>
                <w:shd w:val="clear" w:color="auto" w:fill="auto"/>
              </w:tcPr>
            </w:tcPrChange>
          </w:tcPr>
          <w:p w14:paraId="4ECE80D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6"/>
            </w:r>
          </w:p>
        </w:tc>
        <w:tc>
          <w:tcPr>
            <w:tcW w:w="998" w:type="dxa"/>
            <w:shd w:val="clear" w:color="auto" w:fill="auto"/>
            <w:tcPrChange w:id="713" w:author="CKO" w:date="2021-04-20T11:31:00Z">
              <w:tcPr>
                <w:tcW w:w="1134" w:type="dxa"/>
                <w:gridSpan w:val="2"/>
                <w:shd w:val="clear" w:color="auto" w:fill="auto"/>
              </w:tcPr>
            </w:tcPrChange>
          </w:tcPr>
          <w:p w14:paraId="6332B80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Change w:id="714" w:author="CKO" w:date="2021-04-20T11:31:00Z">
              <w:tcPr>
                <w:tcW w:w="1134" w:type="dxa"/>
                <w:shd w:val="clear" w:color="auto" w:fill="auto"/>
              </w:tcPr>
            </w:tcPrChange>
          </w:tcPr>
          <w:p w14:paraId="2BCB26FC"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715" w:author="CKO" w:date="2021-04-20T11:31:00Z">
              <w:tcPr>
                <w:tcW w:w="1134" w:type="dxa"/>
                <w:shd w:val="clear" w:color="auto" w:fill="auto"/>
              </w:tcPr>
            </w:tcPrChange>
          </w:tcPr>
          <w:p w14:paraId="2BA352BC"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716" w:author="CKO" w:date="2021-04-20T11:31:00Z">
              <w:tcPr>
                <w:tcW w:w="1701" w:type="dxa"/>
                <w:shd w:val="clear" w:color="auto" w:fill="auto"/>
              </w:tcPr>
            </w:tcPrChange>
          </w:tcPr>
          <w:p w14:paraId="33A9D130"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717" w:author="CKO" w:date="2021-04-20T11:31:00Z">
              <w:tcPr>
                <w:tcW w:w="1134" w:type="dxa"/>
              </w:tcPr>
            </w:tcPrChange>
          </w:tcPr>
          <w:p w14:paraId="14CADE94"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18" w:author="CKO" w:date="2021-04-20T11:31:00Z">
              <w:tcPr>
                <w:tcW w:w="1276" w:type="dxa"/>
              </w:tcPr>
            </w:tcPrChange>
          </w:tcPr>
          <w:p w14:paraId="45C999D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19" w:author="CKO" w:date="2021-04-20T11:31:00Z">
              <w:tcPr>
                <w:tcW w:w="1134" w:type="dxa"/>
              </w:tcPr>
            </w:tcPrChange>
          </w:tcPr>
          <w:p w14:paraId="621F071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20" w:author="CKO" w:date="2021-04-20T11:31:00Z">
              <w:tcPr>
                <w:tcW w:w="1276" w:type="dxa"/>
              </w:tcPr>
            </w:tcPrChange>
          </w:tcPr>
          <w:p w14:paraId="5B61177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721" w:author="CKO" w:date="2021-04-20T11:31:00Z">
              <w:tcPr>
                <w:tcW w:w="1417" w:type="dxa"/>
              </w:tcPr>
            </w:tcPrChange>
          </w:tcPr>
          <w:p w14:paraId="36CD0219"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22" w:author="CKO" w:date="2021-04-20T11:31:00Z">
              <w:tcPr>
                <w:tcW w:w="1134" w:type="dxa"/>
              </w:tcPr>
            </w:tcPrChange>
          </w:tcPr>
          <w:p w14:paraId="71D64DD3"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7191A54"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23"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423"/>
          <w:jc w:val="center"/>
          <w:trPrChange w:id="724" w:author="CKO" w:date="2021-04-20T11:31:00Z">
            <w:trPr>
              <w:trHeight w:val="423"/>
              <w:jc w:val="center"/>
            </w:trPr>
          </w:trPrChange>
        </w:trPr>
        <w:tc>
          <w:tcPr>
            <w:tcW w:w="1277" w:type="dxa"/>
            <w:shd w:val="clear" w:color="auto" w:fill="auto"/>
            <w:tcPrChange w:id="725" w:author="CKO" w:date="2021-04-20T11:31:00Z">
              <w:tcPr>
                <w:tcW w:w="1277" w:type="dxa"/>
                <w:shd w:val="clear" w:color="auto" w:fill="auto"/>
              </w:tcPr>
            </w:tcPrChange>
          </w:tcPr>
          <w:p w14:paraId="21B3C3C2"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Change w:id="726" w:author="CKO" w:date="2021-04-20T11:31:00Z">
              <w:tcPr>
                <w:tcW w:w="850" w:type="dxa"/>
                <w:shd w:val="clear" w:color="auto" w:fill="auto"/>
              </w:tcPr>
            </w:tcPrChange>
          </w:tcPr>
          <w:p w14:paraId="0869AC2B"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7"/>
            </w:r>
          </w:p>
        </w:tc>
        <w:tc>
          <w:tcPr>
            <w:tcW w:w="998" w:type="dxa"/>
            <w:shd w:val="clear" w:color="auto" w:fill="auto"/>
            <w:tcPrChange w:id="727" w:author="CKO" w:date="2021-04-20T11:31:00Z">
              <w:tcPr>
                <w:tcW w:w="1134" w:type="dxa"/>
                <w:gridSpan w:val="2"/>
                <w:shd w:val="clear" w:color="auto" w:fill="auto"/>
              </w:tcPr>
            </w:tcPrChange>
          </w:tcPr>
          <w:p w14:paraId="58FE940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Change w:id="728" w:author="CKO" w:date="2021-04-20T11:31:00Z">
              <w:tcPr>
                <w:tcW w:w="1134" w:type="dxa"/>
                <w:shd w:val="clear" w:color="auto" w:fill="auto"/>
              </w:tcPr>
            </w:tcPrChange>
          </w:tcPr>
          <w:p w14:paraId="3982E44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729" w:author="CKO" w:date="2021-04-20T11:31:00Z">
              <w:tcPr>
                <w:tcW w:w="1134" w:type="dxa"/>
                <w:shd w:val="clear" w:color="auto" w:fill="auto"/>
              </w:tcPr>
            </w:tcPrChange>
          </w:tcPr>
          <w:p w14:paraId="6D7B8586"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730" w:author="CKO" w:date="2021-04-20T11:31:00Z">
              <w:tcPr>
                <w:tcW w:w="1701" w:type="dxa"/>
                <w:shd w:val="clear" w:color="auto" w:fill="auto"/>
              </w:tcPr>
            </w:tcPrChange>
          </w:tcPr>
          <w:p w14:paraId="36BE65CF"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731" w:author="CKO" w:date="2021-04-20T11:31:00Z">
              <w:tcPr>
                <w:tcW w:w="1134" w:type="dxa"/>
              </w:tcPr>
            </w:tcPrChange>
          </w:tcPr>
          <w:p w14:paraId="4154810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32" w:author="CKO" w:date="2021-04-20T11:31:00Z">
              <w:tcPr>
                <w:tcW w:w="1276" w:type="dxa"/>
              </w:tcPr>
            </w:tcPrChange>
          </w:tcPr>
          <w:p w14:paraId="61E7BB2B"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33" w:author="CKO" w:date="2021-04-20T11:31:00Z">
              <w:tcPr>
                <w:tcW w:w="1134" w:type="dxa"/>
              </w:tcPr>
            </w:tcPrChange>
          </w:tcPr>
          <w:p w14:paraId="12044C9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34" w:author="CKO" w:date="2021-04-20T11:31:00Z">
              <w:tcPr>
                <w:tcW w:w="1276" w:type="dxa"/>
              </w:tcPr>
            </w:tcPrChange>
          </w:tcPr>
          <w:p w14:paraId="49FB333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735" w:author="CKO" w:date="2021-04-20T11:31:00Z">
              <w:tcPr>
                <w:tcW w:w="1417" w:type="dxa"/>
              </w:tcPr>
            </w:tcPrChange>
          </w:tcPr>
          <w:p w14:paraId="44E9AB1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36" w:author="CKO" w:date="2021-04-20T11:31:00Z">
              <w:tcPr>
                <w:tcW w:w="1134" w:type="dxa"/>
              </w:tcPr>
            </w:tcPrChange>
          </w:tcPr>
          <w:p w14:paraId="535460F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F0D89A8" w14:textId="77777777" w:rsidTr="00702653">
        <w:trPr>
          <w:trHeight w:val="423"/>
          <w:jc w:val="center"/>
          <w:ins w:id="737" w:author="CKO" w:date="2021-04-20T11:31:00Z"/>
        </w:trPr>
        <w:tc>
          <w:tcPr>
            <w:tcW w:w="1277" w:type="dxa"/>
            <w:shd w:val="clear" w:color="auto" w:fill="auto"/>
          </w:tcPr>
          <w:p w14:paraId="53499C3B" w14:textId="0102EABA" w:rsidR="00702653" w:rsidRPr="00CF458F" w:rsidRDefault="00702653" w:rsidP="00702653">
            <w:pPr>
              <w:spacing w:after="200" w:line="276" w:lineRule="auto"/>
              <w:rPr>
                <w:ins w:id="738" w:author="CKO" w:date="2021-04-20T11:31:00Z"/>
                <w:rFonts w:eastAsiaTheme="minorHAnsi"/>
                <w:iCs/>
                <w:sz w:val="18"/>
                <w:szCs w:val="18"/>
                <w:lang w:eastAsia="en-US"/>
              </w:rPr>
            </w:pPr>
            <w:ins w:id="739" w:author="CKO" w:date="2021-04-20T11:31:00Z">
              <w:r>
                <w:rPr>
                  <w:rFonts w:eastAsiaTheme="minorHAnsi"/>
                  <w:iCs/>
                  <w:sz w:val="18"/>
                  <w:szCs w:val="18"/>
                  <w:lang w:eastAsia="en-US"/>
                </w:rPr>
                <w:t>Spolu</w:t>
              </w:r>
            </w:ins>
          </w:p>
        </w:tc>
        <w:tc>
          <w:tcPr>
            <w:tcW w:w="986" w:type="dxa"/>
            <w:shd w:val="clear" w:color="auto" w:fill="auto"/>
          </w:tcPr>
          <w:p w14:paraId="49FB74BA" w14:textId="742D6A7F" w:rsidR="00702653" w:rsidRPr="00CF458F" w:rsidRDefault="00702653" w:rsidP="00702653">
            <w:pPr>
              <w:spacing w:after="200" w:line="276" w:lineRule="auto"/>
              <w:rPr>
                <w:ins w:id="740" w:author="CKO" w:date="2021-04-20T11:31:00Z"/>
                <w:rFonts w:eastAsiaTheme="minorHAnsi"/>
                <w:sz w:val="18"/>
                <w:szCs w:val="18"/>
                <w:lang w:eastAsia="en-US"/>
              </w:rPr>
            </w:pPr>
            <w:ins w:id="741" w:author="CKO" w:date="2021-04-20T11:31:00Z">
              <w:r>
                <w:rPr>
                  <w:rFonts w:eastAsiaTheme="minorHAnsi"/>
                  <w:sz w:val="18"/>
                  <w:szCs w:val="18"/>
                  <w:lang w:eastAsia="en-US"/>
                </w:rPr>
                <w:t>IZM REACT-EU</w:t>
              </w:r>
            </w:ins>
          </w:p>
        </w:tc>
        <w:tc>
          <w:tcPr>
            <w:tcW w:w="998" w:type="dxa"/>
            <w:shd w:val="clear" w:color="auto" w:fill="auto"/>
          </w:tcPr>
          <w:p w14:paraId="4EB9E6A0" w14:textId="3D79F463" w:rsidR="00702653" w:rsidRPr="00CF458F" w:rsidRDefault="00702653" w:rsidP="00702653">
            <w:pPr>
              <w:spacing w:after="200" w:line="276" w:lineRule="auto"/>
              <w:rPr>
                <w:ins w:id="742" w:author="CKO" w:date="2021-04-20T11:31:00Z"/>
                <w:rFonts w:eastAsiaTheme="minorHAnsi"/>
                <w:sz w:val="18"/>
                <w:szCs w:val="18"/>
                <w:lang w:eastAsia="en-US"/>
              </w:rPr>
            </w:pPr>
            <w:ins w:id="743" w:author="CKO" w:date="2021-04-20T11:31:00Z">
              <w:r>
                <w:rPr>
                  <w:rFonts w:eastAsiaTheme="minorHAnsi"/>
                  <w:sz w:val="18"/>
                  <w:szCs w:val="18"/>
                  <w:lang w:eastAsia="en-US"/>
                </w:rPr>
                <w:t>N/A</w:t>
              </w:r>
            </w:ins>
          </w:p>
        </w:tc>
        <w:tc>
          <w:tcPr>
            <w:tcW w:w="1134" w:type="dxa"/>
            <w:shd w:val="clear" w:color="auto" w:fill="auto"/>
          </w:tcPr>
          <w:p w14:paraId="4CD166E9" w14:textId="77777777" w:rsidR="00702653" w:rsidRPr="00CF458F" w:rsidRDefault="00702653" w:rsidP="00702653">
            <w:pPr>
              <w:spacing w:after="200" w:line="276" w:lineRule="auto"/>
              <w:rPr>
                <w:ins w:id="744" w:author="CKO" w:date="2021-04-20T11:31:00Z"/>
                <w:rFonts w:eastAsiaTheme="minorHAnsi"/>
                <w:sz w:val="16"/>
                <w:szCs w:val="16"/>
                <w:lang w:eastAsia="en-US"/>
              </w:rPr>
            </w:pPr>
          </w:p>
        </w:tc>
        <w:tc>
          <w:tcPr>
            <w:tcW w:w="1134" w:type="dxa"/>
            <w:shd w:val="clear" w:color="auto" w:fill="auto"/>
          </w:tcPr>
          <w:p w14:paraId="1865C9DF" w14:textId="012E0CB1" w:rsidR="00702653" w:rsidRDefault="00702653" w:rsidP="00702653">
            <w:pPr>
              <w:spacing w:after="200" w:line="276" w:lineRule="auto"/>
              <w:rPr>
                <w:ins w:id="745" w:author="CKO" w:date="2021-04-20T11:31:00Z"/>
                <w:rFonts w:eastAsiaTheme="minorHAnsi"/>
                <w:sz w:val="18"/>
                <w:szCs w:val="18"/>
                <w:lang w:val="nb-NO" w:eastAsia="en-US"/>
              </w:rPr>
            </w:pPr>
            <w:ins w:id="746" w:author="CKO" w:date="2021-04-20T11:31:00Z">
              <w:r>
                <w:rPr>
                  <w:rFonts w:eastAsiaTheme="minorHAnsi"/>
                  <w:sz w:val="18"/>
                  <w:szCs w:val="18"/>
                  <w:lang w:val="nb-NO" w:eastAsia="en-US"/>
                </w:rPr>
                <w:t>&lt;typ='N' vstup</w:t>
              </w:r>
              <w:r w:rsidRPr="00CC7C0E">
                <w:rPr>
                  <w:rFonts w:eastAsiaTheme="minorHAnsi"/>
                  <w:sz w:val="18"/>
                  <w:szCs w:val="18"/>
                  <w:lang w:val="nb-NO" w:eastAsia="en-US"/>
                </w:rPr>
                <w:t xml:space="preserve">='G'&gt;  </w:t>
              </w:r>
            </w:ins>
          </w:p>
        </w:tc>
        <w:tc>
          <w:tcPr>
            <w:tcW w:w="1701" w:type="dxa"/>
            <w:shd w:val="clear" w:color="auto" w:fill="auto"/>
          </w:tcPr>
          <w:p w14:paraId="13FE1F98" w14:textId="77777777" w:rsidR="00702653" w:rsidRPr="00CC7C0E" w:rsidRDefault="00702653" w:rsidP="00702653">
            <w:pPr>
              <w:spacing w:after="200" w:line="276" w:lineRule="auto"/>
              <w:rPr>
                <w:ins w:id="747" w:author="CKO" w:date="2021-04-20T11:31:00Z"/>
                <w:rFonts w:eastAsiaTheme="minorHAnsi"/>
                <w:sz w:val="18"/>
                <w:szCs w:val="18"/>
                <w:lang w:val="nb-NO" w:eastAsia="en-US"/>
              </w:rPr>
            </w:pPr>
          </w:p>
        </w:tc>
        <w:tc>
          <w:tcPr>
            <w:tcW w:w="1134" w:type="dxa"/>
          </w:tcPr>
          <w:p w14:paraId="170ECACF" w14:textId="5EA98AB0" w:rsidR="00702653" w:rsidRDefault="00702653" w:rsidP="00702653">
            <w:pPr>
              <w:rPr>
                <w:ins w:id="748" w:author="CKO" w:date="2021-04-20T11:31:00Z"/>
                <w:sz w:val="18"/>
                <w:szCs w:val="18"/>
              </w:rPr>
            </w:pPr>
            <w:ins w:id="749"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2D8730B5" w14:textId="293A581C" w:rsidR="00702653" w:rsidRDefault="00702653" w:rsidP="00702653">
            <w:pPr>
              <w:rPr>
                <w:ins w:id="750" w:author="CKO" w:date="2021-04-20T11:31:00Z"/>
                <w:sz w:val="18"/>
                <w:szCs w:val="18"/>
              </w:rPr>
            </w:pPr>
            <w:ins w:id="751"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36644A80" w14:textId="3E52E4C4" w:rsidR="00702653" w:rsidRDefault="00702653" w:rsidP="00702653">
            <w:pPr>
              <w:rPr>
                <w:ins w:id="752" w:author="CKO" w:date="2021-04-20T11:31:00Z"/>
                <w:sz w:val="18"/>
                <w:szCs w:val="18"/>
              </w:rPr>
            </w:pPr>
            <w:ins w:id="753"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408AD390" w14:textId="0D1F0EB2" w:rsidR="00702653" w:rsidRDefault="00702653" w:rsidP="00702653">
            <w:pPr>
              <w:rPr>
                <w:ins w:id="754" w:author="CKO" w:date="2021-04-20T11:31:00Z"/>
                <w:sz w:val="18"/>
                <w:szCs w:val="18"/>
              </w:rPr>
            </w:pPr>
            <w:ins w:id="755"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417" w:type="dxa"/>
          </w:tcPr>
          <w:p w14:paraId="28E30498" w14:textId="7B836DD2" w:rsidR="00702653" w:rsidRDefault="00702653" w:rsidP="00702653">
            <w:pPr>
              <w:rPr>
                <w:ins w:id="756" w:author="CKO" w:date="2021-04-20T11:31:00Z"/>
                <w:sz w:val="18"/>
                <w:szCs w:val="18"/>
              </w:rPr>
            </w:pPr>
            <w:ins w:id="757"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2834076C" w14:textId="7C19031A" w:rsidR="00702653" w:rsidRDefault="00702653" w:rsidP="00702653">
            <w:pPr>
              <w:rPr>
                <w:ins w:id="758" w:author="CKO" w:date="2021-04-20T11:31:00Z"/>
                <w:sz w:val="18"/>
                <w:szCs w:val="18"/>
              </w:rPr>
            </w:pPr>
            <w:ins w:id="759" w:author="CKO" w:date="2021-04-20T11:31:00Z">
              <w:r>
                <w:rPr>
                  <w:sz w:val="18"/>
                  <w:szCs w:val="18"/>
                </w:rPr>
                <w:t>&lt;typ='N</w:t>
              </w:r>
              <w:r w:rsidRPr="00CC7C0E">
                <w:rPr>
                  <w:sz w:val="18"/>
                  <w:szCs w:val="18"/>
                </w:rPr>
                <w:t xml:space="preserve">' </w:t>
              </w:r>
              <w:r>
                <w:rPr>
                  <w:sz w:val="18"/>
                  <w:szCs w:val="18"/>
                </w:rPr>
                <w:t>vstup</w:t>
              </w:r>
              <w:r w:rsidRPr="00CC7C0E">
                <w:rPr>
                  <w:sz w:val="18"/>
                  <w:szCs w:val="18"/>
                </w:rPr>
                <w:t>='G'&gt;</w:t>
              </w:r>
            </w:ins>
          </w:p>
        </w:tc>
      </w:tr>
      <w:tr w:rsidR="00702653" w:rsidRPr="00CF458F" w14:paraId="294863BC"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60"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376"/>
          <w:jc w:val="center"/>
          <w:trPrChange w:id="761" w:author="CKO" w:date="2021-04-20T11:31:00Z">
            <w:trPr>
              <w:trHeight w:val="376"/>
              <w:jc w:val="center"/>
            </w:trPr>
          </w:trPrChange>
        </w:trPr>
        <w:tc>
          <w:tcPr>
            <w:tcW w:w="1277" w:type="dxa"/>
            <w:shd w:val="clear" w:color="auto" w:fill="auto"/>
            <w:tcPrChange w:id="762" w:author="CKO" w:date="2021-04-20T11:31:00Z">
              <w:tcPr>
                <w:tcW w:w="1277" w:type="dxa"/>
                <w:shd w:val="clear" w:color="auto" w:fill="auto"/>
              </w:tcPr>
            </w:tcPrChange>
          </w:tcPr>
          <w:p w14:paraId="4913FB9B" w14:textId="77777777" w:rsidR="00702653" w:rsidRPr="007922EE" w:rsidRDefault="00702653" w:rsidP="00702653">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986" w:type="dxa"/>
            <w:shd w:val="clear" w:color="auto" w:fill="auto"/>
            <w:tcPrChange w:id="763" w:author="CKO" w:date="2021-04-20T11:31:00Z">
              <w:tcPr>
                <w:tcW w:w="850" w:type="dxa"/>
                <w:shd w:val="clear" w:color="auto" w:fill="auto"/>
              </w:tcPr>
            </w:tcPrChange>
          </w:tcPr>
          <w:p w14:paraId="1EA84326"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Change w:id="764" w:author="CKO" w:date="2021-04-20T11:31:00Z">
              <w:tcPr>
                <w:tcW w:w="1134" w:type="dxa"/>
                <w:gridSpan w:val="2"/>
                <w:shd w:val="clear" w:color="auto" w:fill="auto"/>
              </w:tcPr>
            </w:tcPrChange>
          </w:tcPr>
          <w:p w14:paraId="3824DA7A"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Change w:id="765" w:author="CKO" w:date="2021-04-20T11:31:00Z">
              <w:tcPr>
                <w:tcW w:w="1134" w:type="dxa"/>
                <w:shd w:val="clear" w:color="auto" w:fill="auto"/>
              </w:tcPr>
            </w:tcPrChange>
          </w:tcPr>
          <w:p w14:paraId="78DE53B5"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766" w:author="CKO" w:date="2021-04-20T11:31:00Z">
              <w:tcPr>
                <w:tcW w:w="1134" w:type="dxa"/>
                <w:shd w:val="clear" w:color="auto" w:fill="auto"/>
              </w:tcPr>
            </w:tcPrChange>
          </w:tcPr>
          <w:p w14:paraId="043E3B59"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767" w:author="CKO" w:date="2021-04-20T11:31:00Z">
              <w:tcPr>
                <w:tcW w:w="1701" w:type="dxa"/>
                <w:shd w:val="clear" w:color="auto" w:fill="auto"/>
              </w:tcPr>
            </w:tcPrChange>
          </w:tcPr>
          <w:p w14:paraId="62776AB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768" w:author="CKO" w:date="2021-04-20T11:31:00Z">
              <w:tcPr>
                <w:tcW w:w="1134" w:type="dxa"/>
              </w:tcPr>
            </w:tcPrChange>
          </w:tcPr>
          <w:p w14:paraId="1A46073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69" w:author="CKO" w:date="2021-04-20T11:31:00Z">
              <w:tcPr>
                <w:tcW w:w="1276" w:type="dxa"/>
              </w:tcPr>
            </w:tcPrChange>
          </w:tcPr>
          <w:p w14:paraId="0B8E76F6"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70" w:author="CKO" w:date="2021-04-20T11:31:00Z">
              <w:tcPr>
                <w:tcW w:w="1134" w:type="dxa"/>
              </w:tcPr>
            </w:tcPrChange>
          </w:tcPr>
          <w:p w14:paraId="73766985"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Change w:id="771" w:author="CKO" w:date="2021-04-20T11:31:00Z">
              <w:tcPr>
                <w:tcW w:w="1276" w:type="dxa"/>
              </w:tcPr>
            </w:tcPrChange>
          </w:tcPr>
          <w:p w14:paraId="20BB0F53"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Change w:id="772" w:author="CKO" w:date="2021-04-20T11:31:00Z">
              <w:tcPr>
                <w:tcW w:w="1417" w:type="dxa"/>
              </w:tcPr>
            </w:tcPrChange>
          </w:tcPr>
          <w:p w14:paraId="4347AE4E"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773" w:author="CKO" w:date="2021-04-20T11:31:00Z">
              <w:tcPr>
                <w:tcW w:w="1134" w:type="dxa"/>
              </w:tcPr>
            </w:tcPrChange>
          </w:tcPr>
          <w:p w14:paraId="2FF6C74B"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9E9DC0E" w14:textId="77777777" w:rsidTr="00702653">
        <w:trPr>
          <w:trHeight w:val="376"/>
          <w:jc w:val="center"/>
          <w:ins w:id="774" w:author="CKO" w:date="2021-04-20T11:31:00Z"/>
        </w:trPr>
        <w:tc>
          <w:tcPr>
            <w:tcW w:w="1277" w:type="dxa"/>
            <w:shd w:val="clear" w:color="auto" w:fill="auto"/>
          </w:tcPr>
          <w:p w14:paraId="52830C06" w14:textId="721F4188" w:rsidR="00702653" w:rsidRPr="007922EE" w:rsidRDefault="00702653" w:rsidP="00702653">
            <w:pPr>
              <w:spacing w:after="200" w:line="276" w:lineRule="auto"/>
              <w:rPr>
                <w:ins w:id="775" w:author="CKO" w:date="2021-04-20T11:31:00Z"/>
                <w:rFonts w:eastAsiaTheme="minorHAnsi"/>
                <w:iCs/>
                <w:sz w:val="18"/>
                <w:szCs w:val="18"/>
                <w:lang w:eastAsia="en-US"/>
              </w:rPr>
            </w:pPr>
            <w:ins w:id="776" w:author="CKO" w:date="2021-04-20T11:31:00Z">
              <w:r>
                <w:rPr>
                  <w:rFonts w:eastAsiaTheme="minorHAnsi"/>
                  <w:iCs/>
                  <w:sz w:val="18"/>
                  <w:szCs w:val="18"/>
                  <w:lang w:eastAsia="en-US"/>
                </w:rPr>
                <w:t>Spolu</w:t>
              </w:r>
            </w:ins>
          </w:p>
        </w:tc>
        <w:tc>
          <w:tcPr>
            <w:tcW w:w="986" w:type="dxa"/>
            <w:shd w:val="clear" w:color="auto" w:fill="auto"/>
          </w:tcPr>
          <w:p w14:paraId="087133DA" w14:textId="25FCC604" w:rsidR="00702653" w:rsidRPr="00CF458F" w:rsidRDefault="00702653" w:rsidP="00702653">
            <w:pPr>
              <w:spacing w:after="200" w:line="276" w:lineRule="auto"/>
              <w:rPr>
                <w:ins w:id="777" w:author="CKO" w:date="2021-04-20T11:31:00Z"/>
                <w:rFonts w:eastAsiaTheme="minorHAnsi"/>
                <w:sz w:val="18"/>
                <w:szCs w:val="18"/>
                <w:lang w:eastAsia="en-US"/>
              </w:rPr>
            </w:pPr>
            <w:ins w:id="778" w:author="CKO" w:date="2021-04-20T11:31:00Z">
              <w:r>
                <w:rPr>
                  <w:rFonts w:eastAsiaTheme="minorHAnsi"/>
                  <w:sz w:val="18"/>
                  <w:szCs w:val="18"/>
                  <w:lang w:eastAsia="en-US"/>
                </w:rPr>
                <w:t>EFRR REACT-EU</w:t>
              </w:r>
            </w:ins>
          </w:p>
        </w:tc>
        <w:tc>
          <w:tcPr>
            <w:tcW w:w="998" w:type="dxa"/>
            <w:shd w:val="clear" w:color="auto" w:fill="auto"/>
          </w:tcPr>
          <w:p w14:paraId="79DED45C" w14:textId="5226B807" w:rsidR="00702653" w:rsidRPr="00CF458F" w:rsidRDefault="00702653" w:rsidP="00702653">
            <w:pPr>
              <w:spacing w:after="200" w:line="276" w:lineRule="auto"/>
              <w:rPr>
                <w:ins w:id="779" w:author="CKO" w:date="2021-04-20T11:31:00Z"/>
                <w:rFonts w:eastAsiaTheme="minorHAnsi"/>
                <w:sz w:val="18"/>
                <w:szCs w:val="18"/>
                <w:lang w:eastAsia="en-US"/>
              </w:rPr>
            </w:pPr>
            <w:ins w:id="780" w:author="CKO" w:date="2021-04-20T11:31:00Z">
              <w:r>
                <w:rPr>
                  <w:rFonts w:eastAsiaTheme="minorHAnsi"/>
                  <w:sz w:val="18"/>
                  <w:szCs w:val="18"/>
                  <w:lang w:eastAsia="en-US"/>
                </w:rPr>
                <w:t>N/A</w:t>
              </w:r>
            </w:ins>
          </w:p>
        </w:tc>
        <w:tc>
          <w:tcPr>
            <w:tcW w:w="1134" w:type="dxa"/>
            <w:shd w:val="clear" w:color="auto" w:fill="auto"/>
          </w:tcPr>
          <w:p w14:paraId="7485C707" w14:textId="77777777" w:rsidR="00702653" w:rsidRPr="00CF458F" w:rsidRDefault="00702653" w:rsidP="00702653">
            <w:pPr>
              <w:spacing w:after="200" w:line="276" w:lineRule="auto"/>
              <w:rPr>
                <w:ins w:id="781" w:author="CKO" w:date="2021-04-20T11:31:00Z"/>
                <w:rFonts w:eastAsiaTheme="minorHAnsi"/>
                <w:sz w:val="16"/>
                <w:szCs w:val="16"/>
                <w:lang w:eastAsia="en-US"/>
              </w:rPr>
            </w:pPr>
          </w:p>
        </w:tc>
        <w:tc>
          <w:tcPr>
            <w:tcW w:w="1134" w:type="dxa"/>
            <w:shd w:val="clear" w:color="auto" w:fill="auto"/>
          </w:tcPr>
          <w:p w14:paraId="4B315041" w14:textId="484D05BF" w:rsidR="00702653" w:rsidRDefault="00702653" w:rsidP="00702653">
            <w:pPr>
              <w:spacing w:after="200" w:line="276" w:lineRule="auto"/>
              <w:rPr>
                <w:ins w:id="782" w:author="CKO" w:date="2021-04-20T11:31:00Z"/>
                <w:rFonts w:eastAsiaTheme="minorHAnsi"/>
                <w:sz w:val="18"/>
                <w:szCs w:val="18"/>
                <w:lang w:val="nb-NO" w:eastAsia="en-US"/>
              </w:rPr>
            </w:pPr>
            <w:ins w:id="783" w:author="CKO" w:date="2021-04-20T11:31:00Z">
              <w:r>
                <w:rPr>
                  <w:rFonts w:eastAsiaTheme="minorHAnsi"/>
                  <w:sz w:val="18"/>
                  <w:szCs w:val="18"/>
                  <w:lang w:val="nb-NO" w:eastAsia="en-US"/>
                </w:rPr>
                <w:t>&lt;typ='N' vstup</w:t>
              </w:r>
              <w:r w:rsidRPr="00CC7C0E">
                <w:rPr>
                  <w:rFonts w:eastAsiaTheme="minorHAnsi"/>
                  <w:sz w:val="18"/>
                  <w:szCs w:val="18"/>
                  <w:lang w:val="nb-NO" w:eastAsia="en-US"/>
                </w:rPr>
                <w:t xml:space="preserve">='G'&gt;  </w:t>
              </w:r>
            </w:ins>
          </w:p>
        </w:tc>
        <w:tc>
          <w:tcPr>
            <w:tcW w:w="1701" w:type="dxa"/>
            <w:shd w:val="clear" w:color="auto" w:fill="auto"/>
          </w:tcPr>
          <w:p w14:paraId="3DE09911" w14:textId="77777777" w:rsidR="00702653" w:rsidRPr="00CC7C0E" w:rsidRDefault="00702653" w:rsidP="00702653">
            <w:pPr>
              <w:spacing w:after="200" w:line="276" w:lineRule="auto"/>
              <w:rPr>
                <w:ins w:id="784" w:author="CKO" w:date="2021-04-20T11:31:00Z"/>
                <w:rFonts w:eastAsiaTheme="minorHAnsi"/>
                <w:sz w:val="18"/>
                <w:szCs w:val="18"/>
                <w:lang w:val="nb-NO" w:eastAsia="en-US"/>
              </w:rPr>
            </w:pPr>
          </w:p>
        </w:tc>
        <w:tc>
          <w:tcPr>
            <w:tcW w:w="1134" w:type="dxa"/>
          </w:tcPr>
          <w:p w14:paraId="6C5CF7A4" w14:textId="4DE24461" w:rsidR="00702653" w:rsidRDefault="00702653" w:rsidP="00702653">
            <w:pPr>
              <w:rPr>
                <w:ins w:id="785" w:author="CKO" w:date="2021-04-20T11:31:00Z"/>
                <w:sz w:val="18"/>
                <w:szCs w:val="18"/>
              </w:rPr>
            </w:pPr>
            <w:ins w:id="786"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45953FF2" w14:textId="7C662ED4" w:rsidR="00702653" w:rsidRDefault="00702653" w:rsidP="00702653">
            <w:pPr>
              <w:rPr>
                <w:ins w:id="787" w:author="CKO" w:date="2021-04-20T11:31:00Z"/>
                <w:sz w:val="18"/>
                <w:szCs w:val="18"/>
              </w:rPr>
            </w:pPr>
            <w:ins w:id="788"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09C2FA03" w14:textId="771F62F0" w:rsidR="00702653" w:rsidRDefault="00702653" w:rsidP="00702653">
            <w:pPr>
              <w:rPr>
                <w:ins w:id="789" w:author="CKO" w:date="2021-04-20T11:31:00Z"/>
                <w:sz w:val="18"/>
                <w:szCs w:val="18"/>
              </w:rPr>
            </w:pPr>
            <w:ins w:id="790"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17FE096D" w14:textId="0A238EFF" w:rsidR="00702653" w:rsidRDefault="00702653" w:rsidP="00702653">
            <w:pPr>
              <w:rPr>
                <w:ins w:id="791" w:author="CKO" w:date="2021-04-20T11:31:00Z"/>
                <w:sz w:val="18"/>
                <w:szCs w:val="18"/>
              </w:rPr>
            </w:pPr>
            <w:ins w:id="792"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417" w:type="dxa"/>
          </w:tcPr>
          <w:p w14:paraId="07BC6741" w14:textId="11317F37" w:rsidR="00702653" w:rsidRDefault="00702653" w:rsidP="00702653">
            <w:pPr>
              <w:rPr>
                <w:ins w:id="793" w:author="CKO" w:date="2021-04-20T11:31:00Z"/>
                <w:sz w:val="18"/>
                <w:szCs w:val="18"/>
              </w:rPr>
            </w:pPr>
            <w:ins w:id="794"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61D1D51E" w14:textId="32EA2BC3" w:rsidR="00702653" w:rsidRDefault="00702653" w:rsidP="00702653">
            <w:pPr>
              <w:rPr>
                <w:ins w:id="795" w:author="CKO" w:date="2021-04-20T11:31:00Z"/>
                <w:sz w:val="18"/>
                <w:szCs w:val="18"/>
              </w:rPr>
            </w:pPr>
            <w:ins w:id="796" w:author="CKO" w:date="2021-04-20T11:31:00Z">
              <w:r>
                <w:rPr>
                  <w:sz w:val="18"/>
                  <w:szCs w:val="18"/>
                </w:rPr>
                <w:t>&lt;typ='N</w:t>
              </w:r>
              <w:r w:rsidRPr="00CC7C0E">
                <w:rPr>
                  <w:sz w:val="18"/>
                  <w:szCs w:val="18"/>
                </w:rPr>
                <w:t xml:space="preserve">' </w:t>
              </w:r>
              <w:r>
                <w:rPr>
                  <w:sz w:val="18"/>
                  <w:szCs w:val="18"/>
                </w:rPr>
                <w:t>vstup</w:t>
              </w:r>
              <w:r w:rsidRPr="00CC7C0E">
                <w:rPr>
                  <w:sz w:val="18"/>
                  <w:szCs w:val="18"/>
                </w:rPr>
                <w:t>='G'&gt;</w:t>
              </w:r>
            </w:ins>
          </w:p>
        </w:tc>
      </w:tr>
      <w:tr w:rsidR="00702653" w:rsidRPr="00CF458F" w14:paraId="3E129577" w14:textId="77777777" w:rsidTr="00702653">
        <w:trPr>
          <w:trHeight w:val="376"/>
          <w:jc w:val="center"/>
          <w:ins w:id="797" w:author="CKO" w:date="2021-04-20T11:31:00Z"/>
        </w:trPr>
        <w:tc>
          <w:tcPr>
            <w:tcW w:w="1277" w:type="dxa"/>
            <w:shd w:val="clear" w:color="auto" w:fill="auto"/>
          </w:tcPr>
          <w:p w14:paraId="7A80CC11" w14:textId="56BF9397" w:rsidR="00702653" w:rsidRDefault="00702653" w:rsidP="00702653">
            <w:pPr>
              <w:spacing w:after="200" w:line="276" w:lineRule="auto"/>
              <w:rPr>
                <w:ins w:id="798" w:author="CKO" w:date="2021-04-20T11:31:00Z"/>
                <w:rFonts w:eastAsiaTheme="minorHAnsi"/>
                <w:iCs/>
                <w:sz w:val="18"/>
                <w:szCs w:val="18"/>
                <w:lang w:eastAsia="en-US"/>
              </w:rPr>
            </w:pPr>
            <w:ins w:id="799" w:author="CKO" w:date="2021-04-20T11:31:00Z">
              <w:r>
                <w:rPr>
                  <w:rFonts w:eastAsiaTheme="minorHAnsi"/>
                  <w:iCs/>
                  <w:sz w:val="18"/>
                  <w:szCs w:val="18"/>
                  <w:lang w:eastAsia="en-US"/>
                </w:rPr>
                <w:t>Spolu</w:t>
              </w:r>
            </w:ins>
          </w:p>
        </w:tc>
        <w:tc>
          <w:tcPr>
            <w:tcW w:w="986" w:type="dxa"/>
            <w:shd w:val="clear" w:color="auto" w:fill="auto"/>
          </w:tcPr>
          <w:p w14:paraId="3A219D11" w14:textId="32089D92" w:rsidR="00702653" w:rsidRDefault="00702653" w:rsidP="00702653">
            <w:pPr>
              <w:spacing w:after="200" w:line="276" w:lineRule="auto"/>
              <w:rPr>
                <w:ins w:id="800" w:author="CKO" w:date="2021-04-20T11:31:00Z"/>
                <w:rFonts w:eastAsiaTheme="minorHAnsi"/>
                <w:sz w:val="18"/>
                <w:szCs w:val="18"/>
                <w:lang w:eastAsia="en-US"/>
              </w:rPr>
            </w:pPr>
            <w:ins w:id="801" w:author="CKO" w:date="2021-04-20T11:31:00Z">
              <w:r>
                <w:rPr>
                  <w:rFonts w:eastAsiaTheme="minorHAnsi"/>
                  <w:sz w:val="18"/>
                  <w:szCs w:val="18"/>
                  <w:lang w:eastAsia="en-US"/>
                </w:rPr>
                <w:t>ESF REACT-EU</w:t>
              </w:r>
            </w:ins>
          </w:p>
        </w:tc>
        <w:tc>
          <w:tcPr>
            <w:tcW w:w="998" w:type="dxa"/>
            <w:shd w:val="clear" w:color="auto" w:fill="auto"/>
          </w:tcPr>
          <w:p w14:paraId="36935670" w14:textId="580BD4B8" w:rsidR="00702653" w:rsidRDefault="00702653" w:rsidP="00702653">
            <w:pPr>
              <w:spacing w:after="200" w:line="276" w:lineRule="auto"/>
              <w:rPr>
                <w:ins w:id="802" w:author="CKO" w:date="2021-04-20T11:31:00Z"/>
                <w:rFonts w:eastAsiaTheme="minorHAnsi"/>
                <w:sz w:val="18"/>
                <w:szCs w:val="18"/>
                <w:lang w:eastAsia="en-US"/>
              </w:rPr>
            </w:pPr>
            <w:ins w:id="803" w:author="CKO" w:date="2021-04-20T11:31:00Z">
              <w:r>
                <w:rPr>
                  <w:rFonts w:eastAsiaTheme="minorHAnsi"/>
                  <w:sz w:val="18"/>
                  <w:szCs w:val="18"/>
                  <w:lang w:eastAsia="en-US"/>
                </w:rPr>
                <w:t>N/A</w:t>
              </w:r>
            </w:ins>
          </w:p>
        </w:tc>
        <w:tc>
          <w:tcPr>
            <w:tcW w:w="1134" w:type="dxa"/>
            <w:shd w:val="clear" w:color="auto" w:fill="auto"/>
          </w:tcPr>
          <w:p w14:paraId="4D67E88B" w14:textId="77777777" w:rsidR="00702653" w:rsidRPr="00CF458F" w:rsidRDefault="00702653" w:rsidP="00702653">
            <w:pPr>
              <w:spacing w:after="200" w:line="276" w:lineRule="auto"/>
              <w:rPr>
                <w:ins w:id="804" w:author="CKO" w:date="2021-04-20T11:31:00Z"/>
                <w:rFonts w:eastAsiaTheme="minorHAnsi"/>
                <w:sz w:val="16"/>
                <w:szCs w:val="16"/>
                <w:lang w:eastAsia="en-US"/>
              </w:rPr>
            </w:pPr>
          </w:p>
        </w:tc>
        <w:tc>
          <w:tcPr>
            <w:tcW w:w="1134" w:type="dxa"/>
            <w:shd w:val="clear" w:color="auto" w:fill="auto"/>
          </w:tcPr>
          <w:p w14:paraId="2650FEE1" w14:textId="2D711AC5" w:rsidR="00702653" w:rsidRDefault="00702653" w:rsidP="00702653">
            <w:pPr>
              <w:spacing w:after="200" w:line="276" w:lineRule="auto"/>
              <w:rPr>
                <w:ins w:id="805" w:author="CKO" w:date="2021-04-20T11:31:00Z"/>
                <w:rFonts w:eastAsiaTheme="minorHAnsi"/>
                <w:sz w:val="18"/>
                <w:szCs w:val="18"/>
                <w:lang w:val="nb-NO" w:eastAsia="en-US"/>
              </w:rPr>
            </w:pPr>
            <w:ins w:id="806" w:author="CKO" w:date="2021-04-20T11:31:00Z">
              <w:r>
                <w:rPr>
                  <w:rFonts w:eastAsiaTheme="minorHAnsi"/>
                  <w:sz w:val="18"/>
                  <w:szCs w:val="18"/>
                  <w:lang w:val="nb-NO" w:eastAsia="en-US"/>
                </w:rPr>
                <w:t>&lt;typ='N' vstup</w:t>
              </w:r>
              <w:r w:rsidRPr="00CC7C0E">
                <w:rPr>
                  <w:rFonts w:eastAsiaTheme="minorHAnsi"/>
                  <w:sz w:val="18"/>
                  <w:szCs w:val="18"/>
                  <w:lang w:val="nb-NO" w:eastAsia="en-US"/>
                </w:rPr>
                <w:t xml:space="preserve">='G'&gt;  </w:t>
              </w:r>
            </w:ins>
          </w:p>
        </w:tc>
        <w:tc>
          <w:tcPr>
            <w:tcW w:w="1701" w:type="dxa"/>
            <w:shd w:val="clear" w:color="auto" w:fill="auto"/>
          </w:tcPr>
          <w:p w14:paraId="0C4EC42D" w14:textId="77777777" w:rsidR="00702653" w:rsidRPr="00CC7C0E" w:rsidRDefault="00702653" w:rsidP="00702653">
            <w:pPr>
              <w:spacing w:after="200" w:line="276" w:lineRule="auto"/>
              <w:rPr>
                <w:ins w:id="807" w:author="CKO" w:date="2021-04-20T11:31:00Z"/>
                <w:rFonts w:eastAsiaTheme="minorHAnsi"/>
                <w:sz w:val="18"/>
                <w:szCs w:val="18"/>
                <w:lang w:val="nb-NO" w:eastAsia="en-US"/>
              </w:rPr>
            </w:pPr>
          </w:p>
        </w:tc>
        <w:tc>
          <w:tcPr>
            <w:tcW w:w="1134" w:type="dxa"/>
          </w:tcPr>
          <w:p w14:paraId="44C89BEF" w14:textId="671CB621" w:rsidR="00702653" w:rsidRDefault="00702653" w:rsidP="00702653">
            <w:pPr>
              <w:rPr>
                <w:ins w:id="808" w:author="CKO" w:date="2021-04-20T11:31:00Z"/>
                <w:sz w:val="18"/>
                <w:szCs w:val="18"/>
              </w:rPr>
            </w:pPr>
            <w:ins w:id="809"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5F12F265" w14:textId="53840387" w:rsidR="00702653" w:rsidRDefault="00702653" w:rsidP="00702653">
            <w:pPr>
              <w:rPr>
                <w:ins w:id="810" w:author="CKO" w:date="2021-04-20T11:31:00Z"/>
                <w:sz w:val="18"/>
                <w:szCs w:val="18"/>
              </w:rPr>
            </w:pPr>
            <w:ins w:id="811"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74E9ECF9" w14:textId="0A882F55" w:rsidR="00702653" w:rsidRDefault="00702653" w:rsidP="00702653">
            <w:pPr>
              <w:rPr>
                <w:ins w:id="812" w:author="CKO" w:date="2021-04-20T11:31:00Z"/>
                <w:sz w:val="18"/>
                <w:szCs w:val="18"/>
              </w:rPr>
            </w:pPr>
            <w:ins w:id="813"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276" w:type="dxa"/>
          </w:tcPr>
          <w:p w14:paraId="4D34F5F5" w14:textId="258C88D4" w:rsidR="00702653" w:rsidRDefault="00702653" w:rsidP="00702653">
            <w:pPr>
              <w:rPr>
                <w:ins w:id="814" w:author="CKO" w:date="2021-04-20T11:31:00Z"/>
                <w:sz w:val="18"/>
                <w:szCs w:val="18"/>
              </w:rPr>
            </w:pPr>
            <w:ins w:id="815" w:author="CKO" w:date="2021-04-20T11:31:00Z">
              <w:r>
                <w:rPr>
                  <w:sz w:val="18"/>
                  <w:szCs w:val="18"/>
                </w:rPr>
                <w:t>&lt;typ</w:t>
              </w:r>
              <w:r w:rsidRPr="00CC7C0E">
                <w:rPr>
                  <w:sz w:val="18"/>
                  <w:szCs w:val="18"/>
                </w:rPr>
                <w:t xml:space="preserve">='Cu' </w:t>
              </w:r>
              <w:r>
                <w:rPr>
                  <w:sz w:val="18"/>
                  <w:szCs w:val="18"/>
                </w:rPr>
                <w:t>vstup</w:t>
              </w:r>
              <w:r w:rsidRPr="00CC7C0E">
                <w:rPr>
                  <w:sz w:val="18"/>
                  <w:szCs w:val="18"/>
                </w:rPr>
                <w:t xml:space="preserve"> ='G'&gt;</w:t>
              </w:r>
            </w:ins>
          </w:p>
        </w:tc>
        <w:tc>
          <w:tcPr>
            <w:tcW w:w="1417" w:type="dxa"/>
          </w:tcPr>
          <w:p w14:paraId="03CC8842" w14:textId="1B69E24B" w:rsidR="00702653" w:rsidRDefault="00702653" w:rsidP="00702653">
            <w:pPr>
              <w:rPr>
                <w:ins w:id="816" w:author="CKO" w:date="2021-04-20T11:31:00Z"/>
                <w:sz w:val="18"/>
                <w:szCs w:val="18"/>
              </w:rPr>
            </w:pPr>
            <w:ins w:id="817" w:author="CKO" w:date="2021-04-20T11:31:00Z">
              <w:r>
                <w:rPr>
                  <w:sz w:val="18"/>
                  <w:szCs w:val="18"/>
                </w:rPr>
                <w:t>&lt;typ='P</w:t>
              </w:r>
              <w:r w:rsidRPr="00CC7C0E">
                <w:rPr>
                  <w:sz w:val="18"/>
                  <w:szCs w:val="18"/>
                </w:rPr>
                <w:t xml:space="preserve">' </w:t>
              </w:r>
              <w:r>
                <w:rPr>
                  <w:sz w:val="18"/>
                  <w:szCs w:val="18"/>
                </w:rPr>
                <w:t>vstup</w:t>
              </w:r>
              <w:r w:rsidRPr="00CC7C0E">
                <w:rPr>
                  <w:sz w:val="18"/>
                  <w:szCs w:val="18"/>
                </w:rPr>
                <w:t xml:space="preserve"> ='G'&gt;</w:t>
              </w:r>
            </w:ins>
          </w:p>
        </w:tc>
        <w:tc>
          <w:tcPr>
            <w:tcW w:w="1134" w:type="dxa"/>
          </w:tcPr>
          <w:p w14:paraId="5893EDB1" w14:textId="481B1057" w:rsidR="00702653" w:rsidRDefault="00702653" w:rsidP="00702653">
            <w:pPr>
              <w:rPr>
                <w:ins w:id="818" w:author="CKO" w:date="2021-04-20T11:31:00Z"/>
                <w:sz w:val="18"/>
                <w:szCs w:val="18"/>
              </w:rPr>
            </w:pPr>
            <w:ins w:id="819" w:author="CKO" w:date="2021-04-20T11:31:00Z">
              <w:r>
                <w:rPr>
                  <w:sz w:val="18"/>
                  <w:szCs w:val="18"/>
                </w:rPr>
                <w:t>&lt;typ='N</w:t>
              </w:r>
              <w:r w:rsidRPr="00CC7C0E">
                <w:rPr>
                  <w:sz w:val="18"/>
                  <w:szCs w:val="18"/>
                </w:rPr>
                <w:t xml:space="preserve">' </w:t>
              </w:r>
              <w:r>
                <w:rPr>
                  <w:sz w:val="18"/>
                  <w:szCs w:val="18"/>
                </w:rPr>
                <w:t>vstup</w:t>
              </w:r>
              <w:r w:rsidRPr="00CC7C0E">
                <w:rPr>
                  <w:sz w:val="18"/>
                  <w:szCs w:val="18"/>
                </w:rPr>
                <w:t>='G'&gt;</w:t>
              </w:r>
            </w:ins>
          </w:p>
        </w:tc>
      </w:tr>
      <w:tr w:rsidR="00702653" w:rsidRPr="00CF458F" w14:paraId="7537CC34" w14:textId="77777777" w:rsidTr="00887AFB">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20" w:author="CKO" w:date="2021-04-20T11:31:00Z">
            <w:tblPrEx>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603"/>
          <w:jc w:val="center"/>
          <w:trPrChange w:id="821" w:author="CKO" w:date="2021-04-20T11:31:00Z">
            <w:trPr>
              <w:trHeight w:val="603"/>
              <w:jc w:val="center"/>
            </w:trPr>
          </w:trPrChange>
        </w:trPr>
        <w:tc>
          <w:tcPr>
            <w:tcW w:w="1277" w:type="dxa"/>
            <w:shd w:val="clear" w:color="auto" w:fill="auto"/>
            <w:tcPrChange w:id="822" w:author="CKO" w:date="2021-04-20T11:31:00Z">
              <w:tcPr>
                <w:tcW w:w="1277" w:type="dxa"/>
                <w:shd w:val="clear" w:color="auto" w:fill="auto"/>
              </w:tcPr>
            </w:tcPrChange>
          </w:tcPr>
          <w:p w14:paraId="5926F4D1" w14:textId="77777777" w:rsidR="00702653" w:rsidRPr="007922EE" w:rsidRDefault="00702653" w:rsidP="00702653">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986" w:type="dxa"/>
            <w:shd w:val="clear" w:color="auto" w:fill="auto"/>
            <w:tcPrChange w:id="823" w:author="CKO" w:date="2021-04-20T11:31:00Z">
              <w:tcPr>
                <w:tcW w:w="850" w:type="dxa"/>
                <w:shd w:val="clear" w:color="auto" w:fill="auto"/>
              </w:tcPr>
            </w:tcPrChange>
          </w:tcPr>
          <w:p w14:paraId="468AE7BE"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998" w:type="dxa"/>
            <w:shd w:val="clear" w:color="auto" w:fill="auto"/>
            <w:tcPrChange w:id="824" w:author="CKO" w:date="2021-04-20T11:31:00Z">
              <w:tcPr>
                <w:tcW w:w="1134" w:type="dxa"/>
                <w:gridSpan w:val="2"/>
                <w:shd w:val="clear" w:color="auto" w:fill="auto"/>
              </w:tcPr>
            </w:tcPrChange>
          </w:tcPr>
          <w:p w14:paraId="59E93A7D" w14:textId="77777777" w:rsidR="00702653" w:rsidRPr="00CF458F" w:rsidRDefault="00702653" w:rsidP="00702653">
            <w:pPr>
              <w:spacing w:after="200" w:line="276" w:lineRule="auto"/>
              <w:rPr>
                <w:rFonts w:eastAsiaTheme="minorHAnsi"/>
                <w:sz w:val="18"/>
                <w:szCs w:val="18"/>
                <w:lang w:eastAsia="en-US"/>
              </w:rPr>
            </w:pPr>
          </w:p>
        </w:tc>
        <w:tc>
          <w:tcPr>
            <w:tcW w:w="1134" w:type="dxa"/>
            <w:shd w:val="clear" w:color="auto" w:fill="auto"/>
            <w:tcPrChange w:id="825" w:author="CKO" w:date="2021-04-20T11:31:00Z">
              <w:tcPr>
                <w:tcW w:w="1134" w:type="dxa"/>
                <w:shd w:val="clear" w:color="auto" w:fill="auto"/>
              </w:tcPr>
            </w:tcPrChange>
          </w:tcPr>
          <w:p w14:paraId="6375BEC6"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Change w:id="826" w:author="CKO" w:date="2021-04-20T11:31:00Z">
              <w:tcPr>
                <w:tcW w:w="1134" w:type="dxa"/>
                <w:shd w:val="clear" w:color="auto" w:fill="auto"/>
              </w:tcPr>
            </w:tcPrChange>
          </w:tcPr>
          <w:p w14:paraId="3724AB50"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Change w:id="827" w:author="CKO" w:date="2021-04-20T11:31:00Z">
              <w:tcPr>
                <w:tcW w:w="1701" w:type="dxa"/>
                <w:shd w:val="clear" w:color="auto" w:fill="auto"/>
              </w:tcPr>
            </w:tcPrChange>
          </w:tcPr>
          <w:p w14:paraId="14CCFFCC" w14:textId="77777777" w:rsidR="00702653" w:rsidRPr="00CC7C0E" w:rsidRDefault="00702653" w:rsidP="00702653">
            <w:pPr>
              <w:spacing w:after="200" w:line="276" w:lineRule="auto"/>
              <w:rPr>
                <w:rFonts w:eastAsiaTheme="minorHAnsi"/>
                <w:sz w:val="18"/>
                <w:szCs w:val="18"/>
                <w:lang w:val="nb-NO" w:eastAsia="en-US"/>
              </w:rPr>
            </w:pPr>
          </w:p>
        </w:tc>
        <w:tc>
          <w:tcPr>
            <w:tcW w:w="1134" w:type="dxa"/>
            <w:tcPrChange w:id="828" w:author="CKO" w:date="2021-04-20T11:31:00Z">
              <w:tcPr>
                <w:tcW w:w="1134" w:type="dxa"/>
              </w:tcPr>
            </w:tcPrChange>
          </w:tcPr>
          <w:p w14:paraId="177DDF86"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Change w:id="829" w:author="CKO" w:date="2021-04-20T11:31:00Z">
              <w:tcPr>
                <w:tcW w:w="1276" w:type="dxa"/>
              </w:tcPr>
            </w:tcPrChange>
          </w:tcPr>
          <w:p w14:paraId="52F4C3D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830" w:author="CKO" w:date="2021-04-20T11:31:00Z">
              <w:tcPr>
                <w:tcW w:w="1134" w:type="dxa"/>
              </w:tcPr>
            </w:tcPrChange>
          </w:tcPr>
          <w:p w14:paraId="1308DBE1"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Change w:id="831" w:author="CKO" w:date="2021-04-20T11:31:00Z">
              <w:tcPr>
                <w:tcW w:w="1276" w:type="dxa"/>
              </w:tcPr>
            </w:tcPrChange>
          </w:tcPr>
          <w:p w14:paraId="55E80DFE"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Change w:id="832" w:author="CKO" w:date="2021-04-20T11:31:00Z">
              <w:tcPr>
                <w:tcW w:w="1417" w:type="dxa"/>
              </w:tcPr>
            </w:tcPrChange>
          </w:tcPr>
          <w:p w14:paraId="426DBF8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Change w:id="833" w:author="CKO" w:date="2021-04-20T11:31:00Z">
              <w:tcPr>
                <w:tcW w:w="1134" w:type="dxa"/>
              </w:tcPr>
            </w:tcPrChange>
          </w:tcPr>
          <w:p w14:paraId="0758D032"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6143C523" w14:textId="77777777" w:rsidR="00572375" w:rsidRDefault="00572375" w:rsidP="0001232C">
      <w:pPr>
        <w:keepNext/>
        <w:spacing w:line="276" w:lineRule="auto"/>
        <w:jc w:val="both"/>
        <w:rPr>
          <w:ins w:id="834" w:author="CKO" w:date="2021-04-20T11:31:00Z"/>
          <w:rFonts w:eastAsiaTheme="minorHAnsi"/>
          <w:b/>
        </w:rPr>
      </w:pPr>
    </w:p>
    <w:p w14:paraId="72B5FD4C" w14:textId="54FBF71C"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v rámci KF, EFRR</w:t>
      </w:r>
      <w:ins w:id="835" w:author="CKO" w:date="2021-04-20T11:31:00Z">
        <w:r w:rsidR="00AD1C83">
          <w:rPr>
            <w:rFonts w:eastAsiaTheme="minorHAnsi"/>
            <w:b/>
          </w:rPr>
          <w:t>, EFRR RE</w:t>
        </w:r>
        <w:r w:rsidR="00901B7D">
          <w:rPr>
            <w:rFonts w:eastAsiaTheme="minorHAnsi"/>
            <w:b/>
          </w:rPr>
          <w:t>AC</w:t>
        </w:r>
        <w:r w:rsidR="00AD1C83">
          <w:rPr>
            <w:rFonts w:eastAsiaTheme="minorHAnsi"/>
            <w:b/>
          </w:rPr>
          <w:t>T-</w:t>
        </w:r>
        <w:r w:rsidR="00B4723B">
          <w:rPr>
            <w:rFonts w:eastAsiaTheme="minorHAnsi"/>
            <w:b/>
          </w:rPr>
          <w:t>EU,</w:t>
        </w:r>
        <w:r w:rsidR="004A0A09">
          <w:rPr>
            <w:rFonts w:eastAsiaTheme="minorHAnsi"/>
            <w:b/>
          </w:rPr>
          <w:t xml:space="preserve"> ESF</w:t>
        </w:r>
      </w:ins>
      <w:r w:rsidR="004A0A09">
        <w:rPr>
          <w:rFonts w:eastAsiaTheme="minorHAnsi"/>
          <w:b/>
        </w:rPr>
        <w:t xml:space="preserve"> </w:t>
      </w:r>
      <w:r w:rsidR="00AD1C83">
        <w:rPr>
          <w:rFonts w:eastAsiaTheme="minorHAnsi"/>
          <w:b/>
        </w:rPr>
        <w:t>a ESF</w:t>
      </w:r>
      <w:ins w:id="836" w:author="CKO" w:date="2021-04-20T11:31:00Z">
        <w:r w:rsidR="00AD1C83">
          <w:rPr>
            <w:rFonts w:eastAsiaTheme="minorHAnsi"/>
            <w:b/>
          </w:rPr>
          <w:t xml:space="preserve"> REACT-</w:t>
        </w:r>
        <w:r w:rsidR="00B4723B">
          <w:rPr>
            <w:rFonts w:eastAsiaTheme="minorHAnsi"/>
            <w:b/>
          </w:rPr>
          <w:t>EU</w:t>
        </w:r>
      </w:ins>
      <w:r w:rsidR="00B4723B">
        <w:rPr>
          <w:rFonts w:eastAsiaTheme="minorHAnsi"/>
          <w:b/>
        </w:rPr>
        <w:t xml:space="preserve">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8"/>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 xml:space="preserve">&lt;type='S' </w:t>
            </w:r>
            <w:proofErr w:type="spellStart"/>
            <w:r w:rsidRPr="00D5787A">
              <w:rPr>
                <w:rFonts w:eastAsiaTheme="minorHAnsi"/>
                <w:i/>
                <w:color w:val="000000"/>
                <w:sz w:val="18"/>
                <w:szCs w:val="18"/>
                <w:lang w:eastAsia="en-US"/>
              </w:rPr>
              <w:t>input</w:t>
            </w:r>
            <w:proofErr w:type="spellEnd"/>
            <w:r w:rsidRPr="00D5787A">
              <w:rPr>
                <w:rFonts w:eastAsiaTheme="minorHAnsi"/>
                <w:i/>
                <w:color w:val="000000"/>
                <w:sz w:val="18"/>
                <w:szCs w:val="18"/>
                <w:lang w:eastAsia="en-US"/>
              </w:rPr>
              <w: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044C242"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údaje pre IZM</w:t>
      </w:r>
      <w:ins w:id="837" w:author="CKO" w:date="2021-04-20T11:31:00Z">
        <w:r w:rsidR="00702653">
          <w:rPr>
            <w:rFonts w:eastAsiaTheme="minorHAnsi"/>
            <w:sz w:val="18"/>
            <w:szCs w:val="18"/>
          </w:rPr>
          <w:t>/IZM REACT-EU</w:t>
        </w:r>
      </w:ins>
      <w:r w:rsidRPr="000A6560">
        <w:rPr>
          <w:rFonts w:eastAsiaTheme="minorHAnsi"/>
          <w:sz w:val="18"/>
          <w:szCs w:val="18"/>
        </w:rPr>
        <w:t xml:space="preserve"> sa uvedú samostatne – údaje za zdroje IZM</w:t>
      </w:r>
      <w:ins w:id="838" w:author="CKO" w:date="2021-04-20T11:31:00Z">
        <w:r w:rsidR="00702653">
          <w:rPr>
            <w:rFonts w:eastAsiaTheme="minorHAnsi"/>
            <w:sz w:val="18"/>
            <w:szCs w:val="18"/>
          </w:rPr>
          <w:t>/IZM REACT-EU</w:t>
        </w:r>
      </w:ins>
      <w:r w:rsidRPr="000A6560">
        <w:rPr>
          <w:rFonts w:eastAsiaTheme="minorHAnsi"/>
          <w:sz w:val="18"/>
          <w:szCs w:val="18"/>
        </w:rPr>
        <w:t xml:space="preserve"> a zodpovedajúcu časť ESF</w:t>
      </w:r>
      <w:ins w:id="839" w:author="CKO" w:date="2021-04-20T11:31:00Z">
        <w:r w:rsidR="00702653">
          <w:rPr>
            <w:rFonts w:eastAsiaTheme="minorHAnsi"/>
            <w:sz w:val="18"/>
            <w:szCs w:val="18"/>
          </w:rPr>
          <w:t>/ESF REACT-EU. Samosta</w:t>
        </w:r>
        <w:r w:rsidR="005D2AC1">
          <w:rPr>
            <w:rFonts w:eastAsiaTheme="minorHAnsi"/>
            <w:sz w:val="18"/>
            <w:szCs w:val="18"/>
          </w:rPr>
          <w:t>tne sa uvádzajú aj údaje za EFRR</w:t>
        </w:r>
        <w:r w:rsidR="00702653">
          <w:rPr>
            <w:rFonts w:eastAsiaTheme="minorHAnsi"/>
            <w:sz w:val="18"/>
            <w:szCs w:val="18"/>
          </w:rPr>
          <w:t xml:space="preserve"> REACT-EU a ESF-REACT-EU. </w:t>
        </w:r>
      </w:ins>
      <w:r w:rsidRPr="000A6560">
        <w:rPr>
          <w:rFonts w:eastAsiaTheme="minorHAnsi"/>
          <w:sz w:val="18"/>
          <w:szCs w:val="18"/>
        </w:rPr>
        <w:t xml:space="preserve">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756ADD1A" w:rsidR="00AA7D81" w:rsidRDefault="00E35A11" w:rsidP="0001714F">
      <w:pPr>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ins w:id="840" w:author="CKO" w:date="2021-04-20T11:31:00Z">
        <w:r w:rsidR="00DF379A">
          <w:rPr>
            <w:rFonts w:eastAsiaTheme="minorHAnsi"/>
            <w:b/>
          </w:rPr>
          <w:t>, EFRR REACT-EU, ESF REACT-EU</w:t>
        </w:r>
      </w:ins>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5370F" w:rsidRPr="00AA7D81" w14:paraId="7B0CC912" w14:textId="77777777" w:rsidTr="00F41510">
        <w:trPr>
          <w:jc w:val="center"/>
          <w:ins w:id="841" w:author="CKO" w:date="2021-04-20T11:31:00Z"/>
        </w:trPr>
        <w:tc>
          <w:tcPr>
            <w:tcW w:w="1029" w:type="pct"/>
            <w:shd w:val="clear" w:color="auto" w:fill="B8CCE4" w:themeFill="accent1" w:themeFillTint="66"/>
            <w:vAlign w:val="center"/>
          </w:tcPr>
          <w:p w14:paraId="460F4B8A" w14:textId="36AC4F31" w:rsidR="00F5370F" w:rsidRPr="001477A2" w:rsidRDefault="00F5370F" w:rsidP="00F5370F">
            <w:pPr>
              <w:spacing w:after="200" w:line="276" w:lineRule="auto"/>
              <w:rPr>
                <w:ins w:id="842" w:author="CKO" w:date="2021-04-20T11:31:00Z"/>
                <w:rFonts w:eastAsiaTheme="minorHAnsi"/>
                <w:b/>
                <w:sz w:val="18"/>
                <w:szCs w:val="18"/>
                <w:lang w:eastAsia="en-US"/>
              </w:rPr>
            </w:pPr>
            <w:ins w:id="843" w:author="CKO" w:date="2021-04-20T11:31:00Z">
              <w:r w:rsidRPr="001477A2">
                <w:rPr>
                  <w:rFonts w:eastAsiaTheme="minorHAnsi"/>
                  <w:b/>
                  <w:sz w:val="18"/>
                  <w:szCs w:val="18"/>
                  <w:lang w:eastAsia="en-US"/>
                </w:rPr>
                <w:lastRenderedPageBreak/>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REACT_EU</w:t>
              </w:r>
            </w:ins>
          </w:p>
        </w:tc>
        <w:tc>
          <w:tcPr>
            <w:tcW w:w="520" w:type="pct"/>
            <w:shd w:val="clear" w:color="auto" w:fill="auto"/>
            <w:vAlign w:val="center"/>
          </w:tcPr>
          <w:p w14:paraId="53D1C1F4" w14:textId="2A3AD07D" w:rsidR="00F5370F" w:rsidRPr="005E1E90" w:rsidRDefault="00F5370F" w:rsidP="00F5370F">
            <w:pPr>
              <w:spacing w:after="200" w:line="276" w:lineRule="auto"/>
              <w:jc w:val="center"/>
              <w:rPr>
                <w:ins w:id="844" w:author="CKO" w:date="2021-04-20T11:31:00Z"/>
                <w:i/>
                <w:sz w:val="18"/>
                <w:szCs w:val="18"/>
              </w:rPr>
            </w:pPr>
            <w:ins w:id="845" w:author="CKO" w:date="2021-04-20T11:31:00Z">
              <w:r w:rsidRPr="005E1E90">
                <w:rPr>
                  <w:i/>
                  <w:sz w:val="18"/>
                  <w:szCs w:val="18"/>
                </w:rPr>
                <w:t>&lt;typ='S' vstup='S'&gt;</w:t>
              </w:r>
            </w:ins>
          </w:p>
        </w:tc>
        <w:tc>
          <w:tcPr>
            <w:tcW w:w="803" w:type="pct"/>
            <w:shd w:val="clear" w:color="auto" w:fill="auto"/>
            <w:vAlign w:val="center"/>
          </w:tcPr>
          <w:p w14:paraId="310A8FCC" w14:textId="2D5D1E22" w:rsidR="00F5370F" w:rsidRPr="005E1E90" w:rsidRDefault="00F5370F" w:rsidP="00F5370F">
            <w:pPr>
              <w:spacing w:after="200" w:line="276" w:lineRule="auto"/>
              <w:jc w:val="center"/>
              <w:rPr>
                <w:ins w:id="846" w:author="CKO" w:date="2021-04-20T11:31:00Z"/>
                <w:i/>
                <w:sz w:val="18"/>
                <w:szCs w:val="18"/>
              </w:rPr>
            </w:pPr>
            <w:ins w:id="847" w:author="CKO" w:date="2021-04-20T11:31:00Z">
              <w:r w:rsidRPr="005E1E90">
                <w:rPr>
                  <w:i/>
                  <w:sz w:val="18"/>
                  <w:szCs w:val="18"/>
                </w:rPr>
                <w:t>&lt;typ='N' vstup='M''&gt;</w:t>
              </w:r>
            </w:ins>
          </w:p>
        </w:tc>
        <w:tc>
          <w:tcPr>
            <w:tcW w:w="993" w:type="pct"/>
            <w:shd w:val="clear" w:color="auto" w:fill="auto"/>
            <w:vAlign w:val="center"/>
          </w:tcPr>
          <w:p w14:paraId="7D3B5CFF" w14:textId="6859C635" w:rsidR="00F5370F" w:rsidRPr="005E1E90" w:rsidRDefault="00F5370F" w:rsidP="00F5370F">
            <w:pPr>
              <w:spacing w:after="200" w:line="276" w:lineRule="auto"/>
              <w:jc w:val="center"/>
              <w:rPr>
                <w:ins w:id="848" w:author="CKO" w:date="2021-04-20T11:31:00Z"/>
                <w:i/>
                <w:sz w:val="18"/>
                <w:szCs w:val="18"/>
              </w:rPr>
            </w:pPr>
            <w:ins w:id="849" w:author="CKO" w:date="2021-04-20T11:31:00Z">
              <w:r w:rsidRPr="005E1E90">
                <w:rPr>
                  <w:i/>
                  <w:sz w:val="18"/>
                  <w:szCs w:val="18"/>
                </w:rPr>
                <w:t>&lt;typ='P' vstup='G'&gt;</w:t>
              </w:r>
            </w:ins>
          </w:p>
        </w:tc>
        <w:tc>
          <w:tcPr>
            <w:tcW w:w="661" w:type="pct"/>
            <w:shd w:val="clear" w:color="auto" w:fill="auto"/>
            <w:vAlign w:val="center"/>
          </w:tcPr>
          <w:p w14:paraId="696BA54F" w14:textId="5715C082" w:rsidR="00F5370F" w:rsidRPr="005E1E90" w:rsidRDefault="00F5370F" w:rsidP="00F5370F">
            <w:pPr>
              <w:spacing w:after="200" w:line="276" w:lineRule="auto"/>
              <w:jc w:val="center"/>
              <w:rPr>
                <w:ins w:id="850" w:author="CKO" w:date="2021-04-20T11:31:00Z"/>
                <w:i/>
                <w:sz w:val="18"/>
                <w:szCs w:val="18"/>
              </w:rPr>
            </w:pPr>
            <w:ins w:id="851" w:author="CKO" w:date="2021-04-20T11:31:00Z">
              <w:r w:rsidRPr="005E1E90">
                <w:rPr>
                  <w:i/>
                  <w:sz w:val="18"/>
                  <w:szCs w:val="18"/>
                </w:rPr>
                <w:t>&lt;typ='N' vstup='M''&gt;</w:t>
              </w:r>
            </w:ins>
          </w:p>
        </w:tc>
        <w:tc>
          <w:tcPr>
            <w:tcW w:w="993" w:type="pct"/>
            <w:shd w:val="clear" w:color="auto" w:fill="auto"/>
            <w:vAlign w:val="center"/>
          </w:tcPr>
          <w:p w14:paraId="61B1BF82" w14:textId="78873296" w:rsidR="00F5370F" w:rsidRPr="005E1E90" w:rsidRDefault="00F5370F" w:rsidP="00F5370F">
            <w:pPr>
              <w:spacing w:after="200" w:line="276" w:lineRule="auto"/>
              <w:jc w:val="center"/>
              <w:rPr>
                <w:ins w:id="852" w:author="CKO" w:date="2021-04-20T11:31:00Z"/>
                <w:i/>
                <w:sz w:val="18"/>
                <w:szCs w:val="18"/>
              </w:rPr>
            </w:pPr>
            <w:ins w:id="853" w:author="CKO" w:date="2021-04-20T11:31:00Z">
              <w:r w:rsidRPr="005E1E90">
                <w:rPr>
                  <w:i/>
                  <w:sz w:val="18"/>
                  <w:szCs w:val="18"/>
                </w:rPr>
                <w:t>&lt;typ='P' vstup='G'&gt;</w:t>
              </w:r>
            </w:ins>
          </w:p>
        </w:tc>
      </w:tr>
      <w:tr w:rsidR="00F5370F" w:rsidRPr="00AA7D81" w14:paraId="5E34DFC1" w14:textId="77777777" w:rsidTr="00F41510">
        <w:trPr>
          <w:jc w:val="center"/>
          <w:ins w:id="854" w:author="CKO" w:date="2021-04-20T11:31:00Z"/>
        </w:trPr>
        <w:tc>
          <w:tcPr>
            <w:tcW w:w="1029" w:type="pct"/>
            <w:shd w:val="clear" w:color="auto" w:fill="B8CCE4" w:themeFill="accent1" w:themeFillTint="66"/>
            <w:vAlign w:val="center"/>
          </w:tcPr>
          <w:p w14:paraId="72679EAE" w14:textId="1910D883" w:rsidR="00F5370F" w:rsidRPr="001477A2" w:rsidRDefault="00F5370F" w:rsidP="00F5370F">
            <w:pPr>
              <w:spacing w:after="200" w:line="276" w:lineRule="auto"/>
              <w:rPr>
                <w:ins w:id="855" w:author="CKO" w:date="2021-04-20T11:31:00Z"/>
                <w:rFonts w:eastAsiaTheme="minorHAnsi"/>
                <w:b/>
                <w:sz w:val="18"/>
                <w:szCs w:val="18"/>
                <w:lang w:eastAsia="en-US"/>
              </w:rPr>
            </w:pPr>
            <w:ins w:id="856" w:author="CKO" w:date="2021-04-20T11:31:00Z">
              <w:r w:rsidRPr="001477A2">
                <w:rPr>
                  <w:rFonts w:eastAsiaTheme="minorHAnsi"/>
                  <w:b/>
                  <w:sz w:val="18"/>
                  <w:szCs w:val="18"/>
                  <w:lang w:eastAsia="en-US"/>
                </w:rPr>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ins>
          </w:p>
        </w:tc>
        <w:tc>
          <w:tcPr>
            <w:tcW w:w="520" w:type="pct"/>
            <w:shd w:val="clear" w:color="auto" w:fill="auto"/>
            <w:vAlign w:val="center"/>
          </w:tcPr>
          <w:p w14:paraId="0C3F6C3B" w14:textId="104493AE" w:rsidR="00F5370F" w:rsidRPr="005E1E90" w:rsidRDefault="00F5370F" w:rsidP="00F5370F">
            <w:pPr>
              <w:spacing w:after="200" w:line="276" w:lineRule="auto"/>
              <w:jc w:val="center"/>
              <w:rPr>
                <w:ins w:id="857" w:author="CKO" w:date="2021-04-20T11:31:00Z"/>
                <w:i/>
                <w:sz w:val="18"/>
                <w:szCs w:val="18"/>
              </w:rPr>
            </w:pPr>
            <w:ins w:id="858" w:author="CKO" w:date="2021-04-20T11:31:00Z">
              <w:r w:rsidRPr="005E1E90">
                <w:rPr>
                  <w:i/>
                  <w:sz w:val="18"/>
                  <w:szCs w:val="18"/>
                </w:rPr>
                <w:t>&lt;typ='S' vstup='S'&gt;</w:t>
              </w:r>
            </w:ins>
          </w:p>
        </w:tc>
        <w:tc>
          <w:tcPr>
            <w:tcW w:w="803" w:type="pct"/>
            <w:shd w:val="clear" w:color="auto" w:fill="auto"/>
            <w:vAlign w:val="center"/>
          </w:tcPr>
          <w:p w14:paraId="7827C003" w14:textId="31E228F8" w:rsidR="00F5370F" w:rsidRPr="005E1E90" w:rsidRDefault="00F5370F" w:rsidP="00F5370F">
            <w:pPr>
              <w:spacing w:after="200" w:line="276" w:lineRule="auto"/>
              <w:jc w:val="center"/>
              <w:rPr>
                <w:ins w:id="859" w:author="CKO" w:date="2021-04-20T11:31:00Z"/>
                <w:i/>
                <w:sz w:val="18"/>
                <w:szCs w:val="18"/>
              </w:rPr>
            </w:pPr>
            <w:ins w:id="860" w:author="CKO" w:date="2021-04-20T11:31:00Z">
              <w:r w:rsidRPr="005E1E90">
                <w:rPr>
                  <w:i/>
                  <w:sz w:val="18"/>
                  <w:szCs w:val="18"/>
                </w:rPr>
                <w:t>&lt;typ='N' vstup='M''&gt;</w:t>
              </w:r>
            </w:ins>
          </w:p>
        </w:tc>
        <w:tc>
          <w:tcPr>
            <w:tcW w:w="993" w:type="pct"/>
            <w:shd w:val="clear" w:color="auto" w:fill="auto"/>
            <w:vAlign w:val="center"/>
          </w:tcPr>
          <w:p w14:paraId="27FE3637" w14:textId="4C4A72C2" w:rsidR="00F5370F" w:rsidRPr="005E1E90" w:rsidRDefault="00F5370F" w:rsidP="00F5370F">
            <w:pPr>
              <w:spacing w:after="200" w:line="276" w:lineRule="auto"/>
              <w:jc w:val="center"/>
              <w:rPr>
                <w:ins w:id="861" w:author="CKO" w:date="2021-04-20T11:31:00Z"/>
                <w:i/>
                <w:sz w:val="18"/>
                <w:szCs w:val="18"/>
              </w:rPr>
            </w:pPr>
            <w:ins w:id="862" w:author="CKO" w:date="2021-04-20T11:31:00Z">
              <w:r w:rsidRPr="005E1E90">
                <w:rPr>
                  <w:i/>
                  <w:sz w:val="18"/>
                  <w:szCs w:val="18"/>
                </w:rPr>
                <w:t>&lt;typ='P' vstup='G'&gt;</w:t>
              </w:r>
            </w:ins>
          </w:p>
        </w:tc>
        <w:tc>
          <w:tcPr>
            <w:tcW w:w="661" w:type="pct"/>
            <w:shd w:val="clear" w:color="auto" w:fill="auto"/>
            <w:vAlign w:val="center"/>
          </w:tcPr>
          <w:p w14:paraId="5E72B106" w14:textId="5F214CF3" w:rsidR="00F5370F" w:rsidRPr="005E1E90" w:rsidRDefault="00F5370F" w:rsidP="00F5370F">
            <w:pPr>
              <w:spacing w:after="200" w:line="276" w:lineRule="auto"/>
              <w:jc w:val="center"/>
              <w:rPr>
                <w:ins w:id="863" w:author="CKO" w:date="2021-04-20T11:31:00Z"/>
                <w:i/>
                <w:sz w:val="18"/>
                <w:szCs w:val="18"/>
              </w:rPr>
            </w:pPr>
            <w:ins w:id="864" w:author="CKO" w:date="2021-04-20T11:31:00Z">
              <w:r w:rsidRPr="005E1E90">
                <w:rPr>
                  <w:i/>
                  <w:sz w:val="18"/>
                  <w:szCs w:val="18"/>
                </w:rPr>
                <w:t>&lt;typ='N' vstup='M''&gt;</w:t>
              </w:r>
            </w:ins>
          </w:p>
        </w:tc>
        <w:tc>
          <w:tcPr>
            <w:tcW w:w="993" w:type="pct"/>
            <w:shd w:val="clear" w:color="auto" w:fill="auto"/>
            <w:vAlign w:val="center"/>
          </w:tcPr>
          <w:p w14:paraId="70FE133C" w14:textId="1B91E344" w:rsidR="00F5370F" w:rsidRPr="005E1E90" w:rsidRDefault="00F5370F" w:rsidP="00F5370F">
            <w:pPr>
              <w:spacing w:after="200" w:line="276" w:lineRule="auto"/>
              <w:jc w:val="center"/>
              <w:rPr>
                <w:ins w:id="865" w:author="CKO" w:date="2021-04-20T11:31:00Z"/>
                <w:i/>
                <w:sz w:val="18"/>
                <w:szCs w:val="18"/>
              </w:rPr>
            </w:pPr>
            <w:ins w:id="866" w:author="CKO" w:date="2021-04-20T11:31:00Z">
              <w:r w:rsidRPr="005E1E90">
                <w:rPr>
                  <w:i/>
                  <w:sz w:val="18"/>
                  <w:szCs w:val="18"/>
                </w:rPr>
                <w:t>&lt;typ='P' vstup='G'&gt;</w:t>
              </w:r>
            </w:ins>
          </w:p>
        </w:tc>
      </w:tr>
    </w:tbl>
    <w:p w14:paraId="2951724F" w14:textId="77777777" w:rsidR="000A6560" w:rsidRPr="000A6560" w:rsidRDefault="000A6560" w:rsidP="00AA7D81">
      <w:pPr>
        <w:spacing w:after="200" w:line="276" w:lineRule="auto"/>
        <w:rPr>
          <w:ins w:id="867" w:author="CKO" w:date="2021-04-20T11:31:00Z"/>
          <w:rFonts w:eastAsiaTheme="minorHAnsi"/>
          <w:sz w:val="18"/>
          <w:szCs w:val="18"/>
          <w:lang w:eastAsia="en-US"/>
        </w:rPr>
      </w:pPr>
    </w:p>
    <w:p w14:paraId="4811273A" w14:textId="77777777" w:rsidR="00572375" w:rsidRDefault="00572375">
      <w:pPr>
        <w:spacing w:after="200"/>
        <w:jc w:val="both"/>
        <w:rPr>
          <w:rFonts w:eastAsiaTheme="minorHAnsi"/>
          <w:b/>
          <w:rPrChange w:id="868" w:author="CKO" w:date="2021-04-20T11:31:00Z">
            <w:rPr>
              <w:rFonts w:eastAsiaTheme="minorHAnsi"/>
              <w:sz w:val="18"/>
            </w:rPr>
          </w:rPrChange>
        </w:rPr>
        <w:pPrChange w:id="869" w:author="CKO" w:date="2021-04-20T11:31:00Z">
          <w:pPr>
            <w:spacing w:after="200" w:line="276" w:lineRule="auto"/>
          </w:pPr>
        </w:pPrChange>
      </w:pPr>
    </w:p>
    <w:p w14:paraId="396D9ED0" w14:textId="3676C358" w:rsidR="00AA7D81" w:rsidRDefault="004439FA" w:rsidP="00BD740D">
      <w:pPr>
        <w:spacing w:after="200"/>
        <w:jc w:val="both"/>
        <w:rPr>
          <w:rFonts w:eastAsiaTheme="minorHAnsi"/>
          <w:b/>
          <w:lang w:eastAsia="en-US"/>
        </w:rPr>
      </w:pPr>
      <w:r>
        <w:rPr>
          <w:rFonts w:eastAsiaTheme="minorHAnsi"/>
          <w:b/>
          <w:lang w:eastAsia="en-US"/>
        </w:rPr>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ins w:id="870" w:author="CKO" w:date="2021-04-20T11:31:00Z">
        <w:r w:rsidR="00F5370F">
          <w:rPr>
            <w:rFonts w:eastAsiaTheme="minorHAnsi"/>
            <w:b/>
            <w:lang w:eastAsia="en-US"/>
          </w:rPr>
          <w:t>, EFRR REACT</w:t>
        </w:r>
        <w:r w:rsidR="00A86C45">
          <w:rPr>
            <w:rFonts w:eastAsiaTheme="minorHAnsi"/>
            <w:b/>
            <w:lang w:eastAsia="en-US"/>
          </w:rPr>
          <w:t>-</w:t>
        </w:r>
        <w:r w:rsidR="00F5370F">
          <w:rPr>
            <w:rFonts w:eastAsiaTheme="minorHAnsi"/>
            <w:b/>
            <w:lang w:eastAsia="en-US"/>
          </w:rPr>
          <w:t>EU</w:t>
        </w:r>
      </w:ins>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8487AD4"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w:t>
      </w:r>
      <w:ins w:id="871" w:author="CKO" w:date="2021-04-20T11:31:00Z">
        <w:r w:rsidR="00F5370F">
          <w:rPr>
            <w:rFonts w:eastAsiaTheme="minorHAnsi"/>
            <w:i/>
          </w:rPr>
          <w:t>EFRR REACT</w:t>
        </w:r>
        <w:r w:rsidR="00A86C45">
          <w:rPr>
            <w:rFonts w:eastAsiaTheme="minorHAnsi"/>
            <w:i/>
          </w:rPr>
          <w:t>-</w:t>
        </w:r>
        <w:r w:rsidR="00F5370F">
          <w:rPr>
            <w:rFonts w:eastAsiaTheme="minorHAnsi"/>
            <w:i/>
          </w:rPr>
          <w:t>EU/</w:t>
        </w:r>
      </w:ins>
      <w:r>
        <w:rPr>
          <w:rFonts w:eastAsiaTheme="minorHAnsi"/>
          <w:i/>
        </w:rPr>
        <w:t>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w:t>
      </w:r>
      <w:ins w:id="872" w:author="CKO" w:date="2021-04-20T11:31:00Z">
        <w:r>
          <w:rPr>
            <w:rFonts w:eastAsiaTheme="minorHAnsi"/>
            <w:i/>
          </w:rPr>
          <w:t>/</w:t>
        </w:r>
        <w:r w:rsidR="00F5370F">
          <w:rPr>
            <w:rFonts w:eastAsiaTheme="minorHAnsi"/>
            <w:i/>
          </w:rPr>
          <w:t>EFRR REACT-EU</w:t>
        </w:r>
      </w:ins>
      <w:r w:rsidR="00F5370F">
        <w:rPr>
          <w:rFonts w:eastAsiaTheme="minorHAnsi"/>
          <w:i/>
        </w:rPr>
        <w:t>/</w:t>
      </w:r>
      <w:r>
        <w:rPr>
          <w:rFonts w:eastAsiaTheme="minorHAnsi"/>
          <w:i/>
        </w:rPr>
        <w:t>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proofErr w:type="spellStart"/>
      <w:r w:rsidRPr="00F12740">
        <w:rPr>
          <w:rFonts w:eastAsiaTheme="minorHAnsi"/>
          <w:i/>
        </w:rPr>
        <w:t>pododsek</w:t>
      </w:r>
      <w:proofErr w:type="spellEnd"/>
      <w:r w:rsidRPr="00F12740">
        <w:rPr>
          <w:rFonts w:eastAsiaTheme="minorHAnsi"/>
          <w:i/>
        </w:rPr>
        <w:t xml:space="preserve"> </w:t>
      </w:r>
      <w:r w:rsidR="00E30700">
        <w:rPr>
          <w:rFonts w:eastAsiaTheme="minorHAnsi"/>
          <w:i/>
        </w:rPr>
        <w:t>2</w:t>
      </w:r>
      <w:r w:rsidRPr="00F12740">
        <w:rPr>
          <w:rFonts w:eastAsiaTheme="minorHAnsi"/>
          <w:i/>
        </w:rPr>
        <w:t xml:space="preserve"> všeobecného nariadenia, v tabuľke sa vyplnia 0.  </w:t>
      </w:r>
    </w:p>
    <w:p w14:paraId="28D91834" w14:textId="43309D82" w:rsidR="00572375"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p w14:paraId="3B175E4A" w14:textId="77777777" w:rsidR="00572375" w:rsidRPr="00F41510" w:rsidRDefault="00572375" w:rsidP="00F41510">
      <w:pPr>
        <w:shd w:val="clear" w:color="auto" w:fill="B8CCE4" w:themeFill="accent1" w:themeFillTint="66"/>
        <w:spacing w:after="240"/>
        <w:jc w:val="both"/>
        <w:rPr>
          <w:ins w:id="873" w:author="CKO" w:date="2021-04-20T11:31:00Z"/>
          <w:rFonts w:eastAsiaTheme="minorHAnsi"/>
          <w:i/>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57951D96"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ins w:id="874" w:author="CKO" w:date="2021-04-20T11:31:00Z">
        <w:r w:rsidR="00F5370F">
          <w:rPr>
            <w:rFonts w:eastAsiaTheme="minorHAnsi"/>
            <w:b/>
            <w:lang w:eastAsia="en-US"/>
          </w:rPr>
          <w:t>/ESF REACT-EU</w:t>
        </w:r>
      </w:ins>
      <w:r w:rsidR="00AA7D81" w:rsidRPr="004439FA">
        <w:rPr>
          <w:rFonts w:eastAsiaTheme="minorHAnsi"/>
          <w:b/>
          <w:lang w:eastAsia="en-US"/>
        </w:rPr>
        <w:t>)</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F9D0085"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alokácie programu ESF</w:t>
      </w:r>
      <w:ins w:id="875" w:author="CKO" w:date="2021-04-20T11:31:00Z">
        <w:r w:rsidR="00F5370F">
          <w:rPr>
            <w:rFonts w:eastAsiaTheme="minorHAnsi"/>
            <w:i/>
          </w:rPr>
          <w:t>/ESF REACT-EU</w:t>
        </w:r>
      </w:ins>
      <w:r>
        <w:rPr>
          <w:rFonts w:eastAsiaTheme="minorHAnsi"/>
          <w:i/>
        </w:rPr>
        <w:t>, resp. časti programu, ktorá je spolufinancovaná z</w:t>
      </w:r>
      <w:r w:rsidR="00F5370F">
        <w:rPr>
          <w:rFonts w:eastAsiaTheme="minorHAnsi"/>
          <w:i/>
        </w:rPr>
        <w:t> </w:t>
      </w:r>
      <w:r>
        <w:rPr>
          <w:rFonts w:eastAsiaTheme="minorHAnsi"/>
          <w:i/>
        </w:rPr>
        <w:t>ESF</w:t>
      </w:r>
      <w:ins w:id="876" w:author="CKO" w:date="2021-04-20T11:31:00Z">
        <w:r w:rsidR="00F5370F">
          <w:rPr>
            <w:rFonts w:eastAsiaTheme="minorHAnsi"/>
            <w:i/>
          </w:rPr>
          <w:t>/ESF REACT-EU</w:t>
        </w:r>
      </w:ins>
      <w:r>
        <w:rPr>
          <w:rFonts w:eastAsiaTheme="minorHAnsi"/>
          <w:i/>
        </w:rPr>
        <w:t xml:space="preserve">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 xml:space="preserve">ESF alebo časti ESF v prípade </w:t>
            </w:r>
            <w:proofErr w:type="spellStart"/>
            <w:r>
              <w:rPr>
                <w:rFonts w:eastAsiaTheme="minorHAnsi"/>
                <w:b/>
                <w:sz w:val="18"/>
                <w:szCs w:val="18"/>
                <w:lang w:eastAsia="en-US"/>
              </w:rPr>
              <w:t>multifondového</w:t>
            </w:r>
            <w:proofErr w:type="spellEnd"/>
            <w:r>
              <w:rPr>
                <w:rFonts w:eastAsiaTheme="minorHAnsi"/>
                <w:b/>
                <w:sz w:val="18"/>
                <w:szCs w:val="18"/>
                <w:lang w:eastAsia="en-US"/>
              </w:rPr>
              <w:t xml:space="preserve">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 xml:space="preserve">Podiel na celkových finančných prostriedkoch  (EÚ + národné financovanie) pridelených na program ESF alebo časti ESF v prípade </w:t>
            </w:r>
            <w:proofErr w:type="spellStart"/>
            <w:r w:rsidRPr="00361BEF">
              <w:rPr>
                <w:rFonts w:eastAsiaTheme="minorHAnsi"/>
                <w:b/>
                <w:sz w:val="18"/>
                <w:szCs w:val="18"/>
                <w:lang w:eastAsia="en-US"/>
              </w:rPr>
              <w:t>multifondového</w:t>
            </w:r>
            <w:proofErr w:type="spellEnd"/>
            <w:r w:rsidRPr="00361BEF">
              <w:rPr>
                <w:rFonts w:eastAsiaTheme="minorHAnsi"/>
                <w:b/>
                <w:sz w:val="18"/>
                <w:szCs w:val="18"/>
                <w:lang w:eastAsia="en-US"/>
              </w:rPr>
              <w:t xml:space="preserve">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 xml:space="preserve">ESF alebo časť ESF v prípade </w:t>
            </w:r>
            <w:proofErr w:type="spellStart"/>
            <w:r w:rsidRPr="00F41510">
              <w:rPr>
                <w:rFonts w:eastAsiaTheme="minorHAnsi"/>
                <w:b/>
                <w:sz w:val="18"/>
                <w:szCs w:val="18"/>
                <w:lang w:eastAsia="en-US"/>
              </w:rPr>
              <w:t>multifondového</w:t>
            </w:r>
            <w:proofErr w:type="spellEnd"/>
            <w:r w:rsidRPr="00F41510">
              <w:rPr>
                <w:rFonts w:eastAsiaTheme="minorHAnsi"/>
                <w:b/>
                <w:sz w:val="18"/>
                <w:szCs w:val="18"/>
                <w:lang w:eastAsia="en-US"/>
              </w:rPr>
              <w:t xml:space="preserve">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9"/>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0"/>
          <w:footerReference w:type="default" r:id="rId21"/>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887" w:name="_Toc428367951"/>
      <w:bookmarkStart w:id="888" w:name="_Toc528311097"/>
      <w:bookmarkStart w:id="889" w:name="_Toc5610060"/>
      <w:bookmarkStart w:id="890" w:name="_Toc36126856"/>
      <w:bookmarkStart w:id="891" w:name="_Toc69394560"/>
      <w:bookmarkStart w:id="892" w:name="_Toc54694523"/>
      <w:r>
        <w:rPr>
          <w:rFonts w:eastAsiaTheme="minorHAnsi"/>
          <w:lang w:eastAsia="en-US"/>
        </w:rPr>
        <w:lastRenderedPageBreak/>
        <w:t>I.</w:t>
      </w:r>
      <w:r w:rsidR="00AA7D81" w:rsidRPr="00AA7D81">
        <w:rPr>
          <w:rFonts w:eastAsiaTheme="minorHAnsi"/>
          <w:lang w:eastAsia="en-US"/>
        </w:rPr>
        <w:t>4. Zhrnutie hodnotení</w:t>
      </w:r>
      <w:bookmarkEnd w:id="887"/>
      <w:bookmarkEnd w:id="888"/>
      <w:bookmarkEnd w:id="889"/>
      <w:bookmarkEnd w:id="890"/>
      <w:bookmarkEnd w:id="891"/>
      <w:bookmarkEnd w:id="892"/>
      <w:r w:rsidR="00AA7D81" w:rsidRPr="00AA7D81">
        <w:rPr>
          <w:rFonts w:eastAsiaTheme="minorHAnsi"/>
          <w:lang w:eastAsia="en-US"/>
        </w:rPr>
        <w:t xml:space="preserve"> </w:t>
      </w:r>
    </w:p>
    <w:p w14:paraId="718FB14C" w14:textId="50978ADD" w:rsidR="00A16F3B" w:rsidRDefault="008E57E4" w:rsidP="00132786">
      <w:pPr>
        <w:spacing w:after="120"/>
        <w:jc w:val="both"/>
        <w:rPr>
          <w:ins w:id="893" w:author="CKO" w:date="2021-04-20T11:31:00Z"/>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w:t>
      </w:r>
      <w:del w:id="894" w:author="CKO" w:date="2021-04-20T11:31:00Z">
        <w:r w:rsidR="00132786">
          <w:rPr>
            <w:rFonts w:eastAsiaTheme="minorHAnsi"/>
            <w:lang w:eastAsia="en-US"/>
          </w:rPr>
          <w:delText>boli dostupné</w:delText>
        </w:r>
      </w:del>
      <w:ins w:id="895" w:author="CKO" w:date="2021-04-20T11:31:00Z">
        <w:r w:rsidR="001D0B4C">
          <w:rPr>
            <w:rFonts w:eastAsiaTheme="minorHAnsi"/>
            <w:lang w:eastAsia="en-US"/>
          </w:rPr>
          <w:t>sa stali dostupnými</w:t>
        </w:r>
      </w:ins>
      <w:r w:rsidR="00132786">
        <w:rPr>
          <w:rFonts w:eastAsiaTheme="minorHAnsi"/>
          <w:lang w:eastAsia="en-US"/>
        </w:rPr>
        <w:t xml:space="preserve"> počas vykazovaného roka s uvedením </w:t>
      </w:r>
      <w:ins w:id="896" w:author="CKO" w:date="2021-04-20T11:31:00Z">
        <w:r w:rsidR="00A16F3B">
          <w:rPr>
            <w:rFonts w:eastAsiaTheme="minorHAnsi"/>
            <w:lang w:eastAsia="en-US"/>
          </w:rPr>
          <w:t>názvu a referenčného obdobia hodnotiacich správ.</w:t>
        </w:r>
      </w:ins>
    </w:p>
    <w:p w14:paraId="605A7531" w14:textId="77777777" w:rsidR="00A16F3B" w:rsidRPr="00E21900" w:rsidRDefault="00A16F3B" w:rsidP="00A16F3B">
      <w:pPr>
        <w:rPr>
          <w:moveTo w:id="897" w:author="CKO" w:date="2021-04-20T11:31:00Z"/>
          <w:rFonts w:eastAsiaTheme="minorHAnsi"/>
          <w:sz w:val="20"/>
        </w:rPr>
      </w:pPr>
      <w:moveToRangeStart w:id="898" w:author="CKO" w:date="2021-04-20T11:31:00Z" w:name="move69810703"/>
      <w:moveTo w:id="899" w:author="CKO" w:date="2021-04-20T11:31:00Z">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moveTo>
    </w:p>
    <w:moveToRangeEnd w:id="898"/>
    <w:p w14:paraId="37CBDFBE" w14:textId="60B72F7A" w:rsidR="00A16F3B" w:rsidRDefault="00011FCF" w:rsidP="00132786">
      <w:pPr>
        <w:spacing w:after="120"/>
        <w:jc w:val="both"/>
        <w:rPr>
          <w:ins w:id="900" w:author="CKO" w:date="2021-04-20T11:31:00Z"/>
          <w:rFonts w:eastAsiaTheme="minorHAnsi"/>
          <w:lang w:eastAsia="en-US"/>
        </w:rPr>
      </w:pPr>
      <w:del w:id="901" w:author="CKO" w:date="2021-04-20T11:31:00Z">
        <w:r>
          <w:rPr>
            <w:rFonts w:eastAsiaTheme="minorHAnsi"/>
            <w:lang w:eastAsia="en-US"/>
          </w:rPr>
          <w:delText>doby realizácie</w:delText>
        </w:r>
      </w:del>
    </w:p>
    <w:p w14:paraId="711FAC85" w14:textId="6EA54A70" w:rsidR="00011FCF" w:rsidRDefault="00A16F3B" w:rsidP="00132786">
      <w:pPr>
        <w:spacing w:after="120"/>
        <w:jc w:val="both"/>
        <w:rPr>
          <w:rFonts w:eastAsiaTheme="minorHAnsi"/>
          <w:lang w:eastAsia="en-US"/>
        </w:rPr>
      </w:pPr>
      <w:ins w:id="902" w:author="CKO" w:date="2021-04-20T11:31:00Z">
        <w:r>
          <w:rPr>
            <w:rFonts w:eastAsiaTheme="minorHAnsi"/>
            <w:lang w:eastAsia="en-US"/>
          </w:rPr>
          <w:t>Zároveň RO popíše jednotlivé</w:t>
        </w:r>
      </w:ins>
      <w:r>
        <w:rPr>
          <w:rFonts w:eastAsiaTheme="minorHAnsi"/>
          <w:lang w:eastAsia="en-US"/>
        </w:rPr>
        <w:t xml:space="preserve"> hodnotenia</w:t>
      </w:r>
      <w:del w:id="903" w:author="CKO" w:date="2021-04-20T11:31:00Z">
        <w:r w:rsidR="00011FCF">
          <w:rPr>
            <w:rFonts w:eastAsiaTheme="minorHAnsi"/>
            <w:lang w:eastAsia="en-US"/>
          </w:rPr>
          <w:delText>, typu hodnotenia a zamerania hodnotenia a to</w:delText>
        </w:r>
      </w:del>
      <w:r>
        <w:rPr>
          <w:rFonts w:eastAsiaTheme="minorHAnsi"/>
          <w:lang w:eastAsia="en-US"/>
        </w:rPr>
        <w:t xml:space="preserve"> </w:t>
      </w:r>
      <w:r w:rsidR="00011FCF">
        <w:rPr>
          <w:rFonts w:eastAsiaTheme="minorHAnsi"/>
          <w:lang w:eastAsia="en-US"/>
        </w:rPr>
        <w:t>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282E49E2" w14:textId="26F5D5D7" w:rsidR="00A16F3B" w:rsidRPr="00A16F3B" w:rsidRDefault="00A16F3B" w:rsidP="00A16F3B">
            <w:pPr>
              <w:rPr>
                <w:ins w:id="904" w:author="CKO" w:date="2021-04-20T11:31:00Z"/>
                <w:rFonts w:eastAsiaTheme="minorHAnsi"/>
                <w:sz w:val="10"/>
              </w:rPr>
            </w:pPr>
            <w:ins w:id="905" w:author="CKO" w:date="2021-04-20T11:31:00Z">
              <w:r w:rsidRPr="00A16F3B">
                <w:rPr>
                  <w:rFonts w:eastAsiaTheme="minorHAnsi"/>
                  <w:sz w:val="14"/>
                  <w:lang w:eastAsia="en-US"/>
                </w:rPr>
                <w:t>&lt;typ='S' max. rozsah=500 vstup='M'&gt;</w:t>
              </w:r>
            </w:ins>
          </w:p>
          <w:p w14:paraId="18B45759" w14:textId="77777777" w:rsidR="00011FCF" w:rsidRDefault="00011FCF" w:rsidP="00BD18BF">
            <w:pPr>
              <w:rPr>
                <w:rFonts w:eastAsiaTheme="minorHAnsi"/>
                <w:sz w:val="20"/>
                <w:szCs w:val="20"/>
                <w:lang w:eastAsia="en-US"/>
              </w:rPr>
            </w:pPr>
          </w:p>
        </w:tc>
        <w:tc>
          <w:tcPr>
            <w:tcW w:w="907" w:type="dxa"/>
          </w:tcPr>
          <w:p w14:paraId="3149FA1E" w14:textId="12A3B38E" w:rsidR="00A16F3B" w:rsidRPr="00A16F3B" w:rsidRDefault="00A16F3B" w:rsidP="00A16F3B">
            <w:pPr>
              <w:rPr>
                <w:ins w:id="906" w:author="CKO" w:date="2021-04-20T11:31:00Z"/>
                <w:rFonts w:eastAsiaTheme="minorHAnsi"/>
                <w:sz w:val="10"/>
              </w:rPr>
            </w:pPr>
            <w:ins w:id="907" w:author="CKO" w:date="2021-04-20T11:31:00Z">
              <w:r w:rsidRPr="00A16F3B">
                <w:rPr>
                  <w:rFonts w:eastAsiaTheme="minorHAnsi"/>
                  <w:sz w:val="14"/>
                  <w:lang w:eastAsia="en-US"/>
                </w:rPr>
                <w:t>&lt;typ='S' max. rozsah=1500 vstup='M'&gt;</w:t>
              </w:r>
            </w:ins>
          </w:p>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75D80F8E" w14:textId="4010BD3A" w:rsidR="00A16F3B" w:rsidRPr="00A16F3B" w:rsidRDefault="00A16F3B" w:rsidP="00A16F3B">
            <w:pPr>
              <w:rPr>
                <w:ins w:id="908" w:author="CKO" w:date="2021-04-20T11:31:00Z"/>
                <w:rFonts w:eastAsiaTheme="minorHAnsi"/>
                <w:sz w:val="10"/>
              </w:rPr>
            </w:pPr>
            <w:ins w:id="909" w:author="CKO" w:date="2021-04-20T11:31:00Z">
              <w:r w:rsidRPr="00A16F3B">
                <w:rPr>
                  <w:rFonts w:eastAsiaTheme="minorHAnsi"/>
                  <w:sz w:val="14"/>
                  <w:lang w:eastAsia="en-US"/>
                </w:rPr>
                <w:t>&lt;typ='S' max. rozsah=500 vstup='M'&gt;</w:t>
              </w:r>
            </w:ins>
          </w:p>
          <w:p w14:paraId="01DA961E" w14:textId="77777777" w:rsidR="00011FCF" w:rsidRDefault="00011FCF" w:rsidP="00BD18BF">
            <w:pPr>
              <w:rPr>
                <w:rFonts w:eastAsiaTheme="minorHAnsi"/>
                <w:sz w:val="20"/>
                <w:szCs w:val="20"/>
                <w:lang w:eastAsia="en-US"/>
              </w:rPr>
            </w:pPr>
          </w:p>
        </w:tc>
        <w:tc>
          <w:tcPr>
            <w:tcW w:w="907" w:type="dxa"/>
          </w:tcPr>
          <w:p w14:paraId="513A53EE" w14:textId="022267DE" w:rsidR="00A16F3B" w:rsidRPr="00A16F3B" w:rsidRDefault="00A16F3B" w:rsidP="00A16F3B">
            <w:pPr>
              <w:rPr>
                <w:ins w:id="910" w:author="CKO" w:date="2021-04-20T11:31:00Z"/>
                <w:rFonts w:eastAsiaTheme="minorHAnsi"/>
                <w:sz w:val="10"/>
              </w:rPr>
            </w:pPr>
            <w:ins w:id="911" w:author="CKO" w:date="2021-04-20T11:31:00Z">
              <w:r w:rsidRPr="00A16F3B">
                <w:rPr>
                  <w:rFonts w:eastAsiaTheme="minorHAnsi"/>
                  <w:sz w:val="14"/>
                  <w:lang w:eastAsia="en-US"/>
                </w:rPr>
                <w:t>&lt;typ='S' max. rozsah=1500 vstup='M'&gt;</w:t>
              </w:r>
            </w:ins>
          </w:p>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562592D6" w14:textId="77777777" w:rsidR="008E57E4" w:rsidRDefault="00132786" w:rsidP="00132786">
      <w:pPr>
        <w:spacing w:after="120"/>
        <w:jc w:val="both"/>
        <w:rPr>
          <w:del w:id="912" w:author="CKO" w:date="2021-04-20T11:31:00Z"/>
          <w:rFonts w:eastAsiaTheme="minorHAnsi"/>
          <w:lang w:eastAsia="en-US"/>
        </w:rPr>
      </w:pPr>
      <w:del w:id="913" w:author="CKO" w:date="2021-04-20T11:31:00Z">
        <w:r>
          <w:rPr>
            <w:rFonts w:eastAsiaTheme="minorHAnsi"/>
            <w:lang w:eastAsia="en-US"/>
          </w:rPr>
          <w:delText xml:space="preserve">Zároveň sa </w:delText>
        </w:r>
        <w:r w:rsidR="00011FCF">
          <w:rPr>
            <w:rFonts w:eastAsiaTheme="minorHAnsi"/>
            <w:lang w:eastAsia="en-US"/>
          </w:rPr>
          <w:delText xml:space="preserve">v textovej časti tejto kapitoly </w:delText>
        </w:r>
        <w:r>
          <w:rPr>
            <w:rFonts w:eastAsiaTheme="minorHAnsi"/>
            <w:lang w:eastAsia="en-US"/>
          </w:rPr>
          <w:delText>uved</w:delText>
        </w:r>
        <w:r w:rsidR="005700B1">
          <w:rPr>
            <w:rFonts w:eastAsiaTheme="minorHAnsi"/>
            <w:lang w:eastAsia="en-US"/>
          </w:rPr>
          <w:delText xml:space="preserve">ú názvy a referenčné obdobia hodnotiacich správ, </w:delText>
        </w:r>
        <w:r>
          <w:rPr>
            <w:rFonts w:eastAsiaTheme="minorHAnsi"/>
            <w:lang w:eastAsia="en-US"/>
          </w:rPr>
          <w:delText>odkaz</w:delText>
        </w:r>
        <w:r w:rsidR="005700B1">
          <w:rPr>
            <w:rFonts w:eastAsiaTheme="minorHAnsi"/>
            <w:lang w:eastAsia="en-US"/>
          </w:rPr>
          <w:delText>y</w:delText>
        </w:r>
        <w:r>
          <w:rPr>
            <w:rFonts w:eastAsiaTheme="minorHAnsi"/>
            <w:lang w:eastAsia="en-US"/>
          </w:rPr>
          <w:delText xml:space="preserve"> na sprístupnené hodnoteni</w:delText>
        </w:r>
        <w:r w:rsidR="005700B1">
          <w:rPr>
            <w:rFonts w:eastAsiaTheme="minorHAnsi"/>
            <w:lang w:eastAsia="en-US"/>
          </w:rPr>
          <w:delText>a</w:delText>
        </w:r>
        <w:r>
          <w:rPr>
            <w:rFonts w:eastAsiaTheme="minorHAnsi"/>
            <w:lang w:eastAsia="en-US"/>
          </w:rPr>
          <w:delText xml:space="preserve"> na webovom sídle</w:delText>
        </w:r>
        <w:r w:rsidR="005700B1">
          <w:rPr>
            <w:rFonts w:eastAsiaTheme="minorHAnsi"/>
            <w:lang w:eastAsia="en-US"/>
          </w:rPr>
          <w:delText xml:space="preserve"> a pod</w:delText>
        </w:r>
        <w:r w:rsidR="008E57E4">
          <w:rPr>
            <w:rFonts w:eastAsiaTheme="minorHAnsi"/>
            <w:lang w:eastAsia="en-US"/>
          </w:rPr>
          <w:delText xml:space="preserve">. </w:delText>
        </w:r>
      </w:del>
    </w:p>
    <w:p w14:paraId="7A7F0829" w14:textId="77777777" w:rsidR="00A16F3B" w:rsidRPr="00E21900" w:rsidRDefault="00A16F3B" w:rsidP="00A16F3B">
      <w:pPr>
        <w:rPr>
          <w:moveFrom w:id="914" w:author="CKO" w:date="2021-04-20T11:31:00Z"/>
          <w:rFonts w:eastAsiaTheme="minorHAnsi"/>
          <w:sz w:val="20"/>
        </w:rPr>
      </w:pPr>
      <w:moveFromRangeStart w:id="915" w:author="CKO" w:date="2021-04-20T11:31:00Z" w:name="move69810703"/>
      <w:moveFrom w:id="916" w:author="CKO" w:date="2021-04-20T11:31:00Z">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moveFrom>
    </w:p>
    <w:p w14:paraId="488526FC" w14:textId="1A69054F" w:rsidR="00AA7D81" w:rsidRPr="00AA7D81" w:rsidRDefault="00CC5AC9" w:rsidP="00F75371">
      <w:pPr>
        <w:pStyle w:val="MPCKO3"/>
        <w:rPr>
          <w:rFonts w:eastAsiaTheme="minorHAnsi"/>
          <w:lang w:eastAsia="en-US"/>
        </w:rPr>
      </w:pPr>
      <w:bookmarkStart w:id="917" w:name="_Toc428367952"/>
      <w:bookmarkStart w:id="918" w:name="_Toc528311098"/>
      <w:bookmarkStart w:id="919" w:name="_Toc5610061"/>
      <w:bookmarkStart w:id="920" w:name="_Toc36126857"/>
      <w:bookmarkStart w:id="921" w:name="_Toc69394561"/>
      <w:bookmarkStart w:id="922" w:name="_Toc54694524"/>
      <w:moveFromRangeEnd w:id="915"/>
      <w:r>
        <w:rPr>
          <w:rFonts w:eastAsiaTheme="minorHAnsi"/>
          <w:lang w:eastAsia="en-US"/>
        </w:rPr>
        <w:t>I.</w:t>
      </w:r>
      <w:r w:rsidR="00AA7D81" w:rsidRPr="00AA7D81">
        <w:rPr>
          <w:rFonts w:eastAsiaTheme="minorHAnsi"/>
          <w:lang w:eastAsia="en-US"/>
        </w:rPr>
        <w:t>5. Informácia o realizovaní IZM</w:t>
      </w:r>
      <w:ins w:id="923" w:author="CKO" w:date="2021-04-20T11:31:00Z">
        <w:r w:rsidR="008207C3">
          <w:rPr>
            <w:rFonts w:eastAsiaTheme="minorHAnsi"/>
            <w:lang w:eastAsia="en-US"/>
          </w:rPr>
          <w:t xml:space="preserve"> vrátane REACT-EU</w:t>
        </w:r>
      </w:ins>
      <w:r w:rsidR="00AA7D81" w:rsidRPr="00AA7D81">
        <w:rPr>
          <w:rFonts w:eastAsiaTheme="minorHAnsi"/>
          <w:lang w:eastAsia="en-US"/>
        </w:rPr>
        <w:t xml:space="preserve">,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917"/>
      <w:bookmarkEnd w:id="918"/>
      <w:bookmarkEnd w:id="919"/>
      <w:bookmarkEnd w:id="920"/>
      <w:bookmarkEnd w:id="921"/>
      <w:bookmarkEnd w:id="922"/>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924" w:name="_Toc428367953"/>
      <w:bookmarkStart w:id="925" w:name="_Toc528311099"/>
      <w:bookmarkStart w:id="926" w:name="_Toc5610062"/>
      <w:bookmarkStart w:id="927" w:name="_Toc36126858"/>
      <w:bookmarkStart w:id="928" w:name="_Toc69394562"/>
      <w:bookmarkStart w:id="929" w:name="_Toc54694525"/>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924"/>
      <w:bookmarkEnd w:id="925"/>
      <w:bookmarkEnd w:id="926"/>
      <w:bookmarkEnd w:id="927"/>
      <w:bookmarkEnd w:id="928"/>
      <w:bookmarkEnd w:id="929"/>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3E6F838E"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367B8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OP II, IROP, OP KŽP, OP ĽZ</w:t>
      </w:r>
      <w:r w:rsidR="003018F0">
        <w:rPr>
          <w:rFonts w:eastAsiaTheme="minorHAnsi"/>
          <w:i/>
        </w:rPr>
        <w:t>)</w:t>
      </w:r>
      <w:r w:rsidR="004B3E50" w:rsidRPr="00F41510">
        <w:rPr>
          <w:rFonts w:eastAsiaTheme="minorHAnsi"/>
          <w:i/>
        </w:rPr>
        <w:t xml:space="preserve">. </w:t>
      </w:r>
      <w:r w:rsidR="00303B72" w:rsidRPr="00F41510">
        <w:rPr>
          <w:rFonts w:eastAsiaTheme="minorHAnsi"/>
          <w:i/>
        </w:rPr>
        <w:t xml:space="preserve">Následne RO popíše </w:t>
      </w:r>
      <w:r w:rsidR="00303B72" w:rsidRPr="00F41510">
        <w:rPr>
          <w:rFonts w:eastAsiaTheme="minorHAnsi"/>
          <w:i/>
        </w:rPr>
        <w:lastRenderedPageBreak/>
        <w:t>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930" w:name="_Toc428367954"/>
      <w:bookmarkStart w:id="931" w:name="_Toc528311100"/>
      <w:bookmarkStart w:id="932" w:name="_Toc5610063"/>
      <w:bookmarkStart w:id="933" w:name="_Toc36126859"/>
      <w:bookmarkStart w:id="934" w:name="_Toc69394563"/>
      <w:bookmarkStart w:id="935" w:name="_Toc54694526"/>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40"/>
      </w:r>
      <w:bookmarkEnd w:id="930"/>
      <w:bookmarkEnd w:id="931"/>
      <w:bookmarkEnd w:id="932"/>
      <w:bookmarkEnd w:id="933"/>
      <w:bookmarkEnd w:id="934"/>
      <w:bookmarkEnd w:id="935"/>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w:t>
      </w:r>
      <w:proofErr w:type="spellStart"/>
      <w:r>
        <w:rPr>
          <w:rFonts w:eastAsiaTheme="minorHAnsi"/>
          <w:i/>
        </w:rPr>
        <w:t>zazmluvnených</w:t>
      </w:r>
      <w:proofErr w:type="spellEnd"/>
      <w:r>
        <w:rPr>
          <w:rFonts w:eastAsiaTheme="minorHAnsi"/>
          <w:i/>
        </w:rPr>
        <w:t xml:space="preserve">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lastRenderedPageBreak/>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936" w:name="_Toc428367955"/>
      <w:bookmarkStart w:id="937" w:name="_Toc528311101"/>
      <w:bookmarkStart w:id="938" w:name="_Toc5610064"/>
      <w:bookmarkStart w:id="939" w:name="_Toc36126860"/>
      <w:bookmarkStart w:id="940" w:name="_Toc69394564"/>
      <w:bookmarkStart w:id="941" w:name="_Toc54694527"/>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936"/>
      <w:bookmarkEnd w:id="937"/>
      <w:bookmarkEnd w:id="938"/>
      <w:bookmarkEnd w:id="939"/>
      <w:bookmarkEnd w:id="940"/>
      <w:bookmarkEnd w:id="941"/>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5409A7FA"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2DD0C240" w14:textId="08045A08" w:rsidR="00A6590E" w:rsidRPr="00A6590E" w:rsidRDefault="00CC5AC9" w:rsidP="00F75371">
      <w:pPr>
        <w:pStyle w:val="MPCKO3"/>
        <w:rPr>
          <w:shd w:val="clear" w:color="auto" w:fill="FFFFFF" w:themeFill="background1"/>
        </w:rPr>
      </w:pPr>
      <w:bookmarkStart w:id="942" w:name="_Toc428367956"/>
      <w:bookmarkStart w:id="943" w:name="_Toc528311102"/>
      <w:bookmarkStart w:id="944" w:name="_Toc5610065"/>
      <w:bookmarkStart w:id="945" w:name="_Toc36126861"/>
      <w:bookmarkStart w:id="946" w:name="_Toc69394565"/>
      <w:bookmarkStart w:id="947" w:name="_Toc54694528"/>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w:t>
      </w:r>
      <w:proofErr w:type="spellStart"/>
      <w:r w:rsidR="00AA7D81" w:rsidRPr="00A6590E">
        <w:rPr>
          <w:shd w:val="clear" w:color="auto" w:fill="FFFFFF" w:themeFill="background1"/>
        </w:rPr>
        <w:t>ante</w:t>
      </w:r>
      <w:proofErr w:type="spellEnd"/>
      <w:r w:rsidR="00AA7D81" w:rsidRPr="00A6590E">
        <w:rPr>
          <w:shd w:val="clear" w:color="auto" w:fill="FFFFFF" w:themeFill="background1"/>
        </w:rPr>
        <w:t xml:space="preserve"> </w:t>
      </w:r>
      <w:proofErr w:type="spellStart"/>
      <w:r w:rsidR="00AA7D81" w:rsidRPr="00A6590E">
        <w:rPr>
          <w:shd w:val="clear" w:color="auto" w:fill="FFFFFF" w:themeFill="background1"/>
        </w:rPr>
        <w:t>kondicionalít</w:t>
      </w:r>
      <w:proofErr w:type="spellEnd"/>
      <w:ins w:id="948" w:author="CKO" w:date="2021-04-20T11:31:00Z">
        <w:r w:rsidR="008207C3">
          <w:rPr>
            <w:rStyle w:val="Odkaznapoznmkupodiarou"/>
            <w:shd w:val="clear" w:color="auto" w:fill="FFFFFF" w:themeFill="background1"/>
          </w:rPr>
          <w:footnoteReference w:id="41"/>
        </w:r>
      </w:ins>
      <w:r w:rsidR="00AA7D81" w:rsidRPr="00A6590E">
        <w:rPr>
          <w:shd w:val="clear" w:color="auto" w:fill="FFFFFF" w:themeFill="background1"/>
        </w:rPr>
        <w:t xml:space="preserve">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42"/>
      </w:r>
      <w:bookmarkEnd w:id="942"/>
      <w:r w:rsidR="006E2323">
        <w:rPr>
          <w:shd w:val="clear" w:color="auto" w:fill="FFFFFF" w:themeFill="background1"/>
        </w:rPr>
        <w:t xml:space="preserve"> – </w:t>
      </w:r>
      <w:r w:rsidR="006E2323">
        <w:rPr>
          <w:rFonts w:eastAsiaTheme="minorHAnsi"/>
        </w:rPr>
        <w:t>nerelevantné pre správy predkladané v roku 2017 a neskôr</w:t>
      </w:r>
      <w:bookmarkEnd w:id="943"/>
      <w:bookmarkEnd w:id="944"/>
      <w:bookmarkEnd w:id="945"/>
      <w:bookmarkEnd w:id="946"/>
      <w:bookmarkEnd w:id="947"/>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2"/>
          <w:footerReference w:type="default" r:id="rId23"/>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961" w:name="_Toc428367957"/>
      <w:bookmarkStart w:id="962" w:name="_Toc528311103"/>
      <w:bookmarkStart w:id="963" w:name="_Toc5610066"/>
      <w:bookmarkStart w:id="964" w:name="_Toc36126862"/>
      <w:bookmarkStart w:id="965" w:name="_Toc69394566"/>
      <w:bookmarkStart w:id="966" w:name="_Toc54694529"/>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r w:rsidR="00AA7D81" w:rsidRPr="00AA483F">
        <w:t xml:space="preserve"> </w:t>
      </w:r>
      <w:r w:rsidR="00864269">
        <w:t xml:space="preserve">a článok 14 ods. 3 písm. b) nariadenia </w:t>
      </w:r>
      <w:r w:rsidR="005F210E">
        <w:t xml:space="preserve">EP a Rady </w:t>
      </w:r>
      <w:r w:rsidR="00864269">
        <w:t>(EÚ) č. 1299/2013</w:t>
      </w:r>
      <w:r w:rsidR="00AA7D81" w:rsidRPr="00AA483F">
        <w:t>)</w:t>
      </w:r>
      <w:bookmarkEnd w:id="961"/>
      <w:bookmarkEnd w:id="962"/>
      <w:bookmarkEnd w:id="963"/>
      <w:bookmarkEnd w:id="964"/>
      <w:bookmarkEnd w:id="965"/>
      <w:bookmarkEnd w:id="966"/>
    </w:p>
    <w:p w14:paraId="6123B232" w14:textId="77777777" w:rsidR="00CE1832" w:rsidRPr="00AA7D81" w:rsidRDefault="006E1B87" w:rsidP="00F75371">
      <w:pPr>
        <w:pStyle w:val="MPCKO4"/>
        <w:rPr>
          <w:rFonts w:eastAsiaTheme="minorHAnsi"/>
        </w:rPr>
      </w:pPr>
      <w:bookmarkStart w:id="967" w:name="_Toc428367958"/>
      <w:bookmarkStart w:id="968" w:name="_Toc528311104"/>
      <w:bookmarkStart w:id="969" w:name="_Toc5610067"/>
      <w:bookmarkStart w:id="970" w:name="_Toc36126863"/>
      <w:bookmarkStart w:id="971" w:name="_Toc69394567"/>
      <w:bookmarkStart w:id="972" w:name="_Toc54694530"/>
      <w:r>
        <w:rPr>
          <w:rFonts w:eastAsiaTheme="minorHAnsi"/>
        </w:rPr>
        <w:t>I.</w:t>
      </w:r>
      <w:r w:rsidR="00AA7D81" w:rsidRPr="00AA7D81">
        <w:rPr>
          <w:rFonts w:eastAsiaTheme="minorHAnsi"/>
        </w:rPr>
        <w:t>10.1. Veľké projekty</w:t>
      </w:r>
      <w:bookmarkEnd w:id="967"/>
      <w:bookmarkEnd w:id="968"/>
      <w:bookmarkEnd w:id="969"/>
      <w:bookmarkEnd w:id="970"/>
      <w:bookmarkEnd w:id="971"/>
      <w:bookmarkEnd w:id="972"/>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9BE2C54"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w:t>
      </w:r>
      <w:proofErr w:type="spellStart"/>
      <w:r w:rsidR="00FA47E7">
        <w:rPr>
          <w:rFonts w:eastAsiaTheme="minorHAnsi"/>
          <w:i/>
        </w:rPr>
        <w:t>fázovaných</w:t>
      </w:r>
      <w:proofErr w:type="spellEnd"/>
      <w:r w:rsidR="00FA47E7">
        <w:rPr>
          <w:rFonts w:eastAsiaTheme="minorHAnsi"/>
          <w:i/>
        </w:rPr>
        <w:t xml:space="preserve">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391115E6" w14:textId="10B7CA9D"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059B8104" w:rsidR="007622F0" w:rsidRDefault="007622F0" w:rsidP="00AA7D81">
      <w:pPr>
        <w:spacing w:after="120"/>
        <w:rPr>
          <w:rFonts w:eastAsiaTheme="minorHAnsi"/>
          <w:b/>
        </w:rPr>
      </w:pPr>
    </w:p>
    <w:p w14:paraId="39B11DCB" w14:textId="38FC3875" w:rsidR="0001232C" w:rsidRDefault="0001232C" w:rsidP="00AA7D81">
      <w:pPr>
        <w:spacing w:after="120"/>
        <w:rPr>
          <w:rFonts w:eastAsiaTheme="minorHAnsi"/>
          <w:b/>
        </w:rPr>
      </w:pPr>
    </w:p>
    <w:p w14:paraId="3F0EB972" w14:textId="70C6A710" w:rsidR="0001232C" w:rsidRDefault="0001232C" w:rsidP="00AA7D81">
      <w:pPr>
        <w:spacing w:after="120"/>
        <w:rPr>
          <w:rFonts w:eastAsiaTheme="minorHAnsi"/>
          <w:b/>
        </w:rPr>
      </w:pPr>
    </w:p>
    <w:p w14:paraId="10041211" w14:textId="77777777" w:rsidR="0001232C" w:rsidRPr="009F270B" w:rsidRDefault="0001232C"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lastRenderedPageBreak/>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w:t>
            </w:r>
            <w:proofErr w:type="spellStart"/>
            <w:r w:rsidRPr="009F270B">
              <w:rPr>
                <w:i/>
                <w:sz w:val="18"/>
                <w:szCs w:val="18"/>
              </w:rPr>
              <w:t>S</w:t>
            </w:r>
            <w:r>
              <w:rPr>
                <w:i/>
                <w:sz w:val="18"/>
                <w:szCs w:val="18"/>
              </w:rPr>
              <w:t>'vvstup</w:t>
            </w:r>
            <w:proofErr w:type="spellEnd"/>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 xml:space="preserve">&lt;typ='S' </w:t>
            </w:r>
            <w:proofErr w:type="spellStart"/>
            <w:r>
              <w:rPr>
                <w:i/>
                <w:sz w:val="18"/>
                <w:szCs w:val="18"/>
              </w:rPr>
              <w:t>max.rozsah</w:t>
            </w:r>
            <w:proofErr w:type="spellEnd"/>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4BC77CC" w:rsidR="00BD740D" w:rsidRDefault="00BD740D">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3BA01460" w14:textId="636F5E9E" w:rsidR="004554DC" w:rsidRDefault="004554DC">
      <w:pPr>
        <w:spacing w:after="200" w:line="276" w:lineRule="auto"/>
        <w:rPr>
          <w:rFonts w:eastAsiaTheme="minorHAnsi" w:cstheme="majorBidi"/>
          <w:b/>
          <w:bCs/>
          <w:iCs/>
          <w:color w:val="365F91" w:themeColor="accent1" w:themeShade="BF"/>
        </w:rPr>
      </w:pPr>
    </w:p>
    <w:p w14:paraId="428DC451" w14:textId="209682F1" w:rsidR="004554DC" w:rsidRDefault="004554DC">
      <w:pPr>
        <w:spacing w:after="200" w:line="276" w:lineRule="auto"/>
        <w:rPr>
          <w:rFonts w:eastAsiaTheme="minorHAnsi" w:cstheme="majorBidi"/>
          <w:b/>
          <w:bCs/>
          <w:iCs/>
          <w:color w:val="365F91" w:themeColor="accent1" w:themeShade="BF"/>
        </w:rPr>
      </w:pPr>
    </w:p>
    <w:p w14:paraId="492A17FD" w14:textId="06910196" w:rsidR="004554DC" w:rsidRDefault="004554DC">
      <w:pPr>
        <w:spacing w:after="200" w:line="276" w:lineRule="auto"/>
        <w:rPr>
          <w:rFonts w:eastAsiaTheme="minorHAnsi" w:cstheme="majorBidi"/>
          <w:b/>
          <w:bCs/>
          <w:iCs/>
          <w:color w:val="365F91" w:themeColor="accent1" w:themeShade="BF"/>
        </w:rPr>
      </w:pPr>
    </w:p>
    <w:p w14:paraId="03F67A30" w14:textId="77777777" w:rsidR="004554DC" w:rsidRDefault="004554DC">
      <w:pPr>
        <w:spacing w:after="200" w:line="276" w:lineRule="auto"/>
        <w:rPr>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 xml:space="preserve">&lt;typ='S' </w:t>
      </w:r>
      <w:proofErr w:type="spellStart"/>
      <w:r w:rsidRPr="00F41510">
        <w:t>max.rozsah</w:t>
      </w:r>
      <w:proofErr w:type="spellEnd"/>
      <w:r w:rsidRPr="00F41510">
        <w:t>=3500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973" w:name="_Toc428367959"/>
      <w:bookmarkStart w:id="974" w:name="_Toc528311105"/>
      <w:bookmarkStart w:id="975" w:name="_Toc5610068"/>
      <w:bookmarkStart w:id="976" w:name="_Toc36126864"/>
      <w:bookmarkStart w:id="977" w:name="_Toc69394568"/>
      <w:bookmarkStart w:id="978" w:name="_Toc54694531"/>
      <w:r>
        <w:rPr>
          <w:rFonts w:eastAsiaTheme="minorHAnsi"/>
        </w:rPr>
        <w:t>I.</w:t>
      </w:r>
      <w:r w:rsidR="00AA7D81" w:rsidRPr="00AA7D81">
        <w:rPr>
          <w:rFonts w:eastAsiaTheme="minorHAnsi"/>
        </w:rPr>
        <w:t>10.2 S</w:t>
      </w:r>
      <w:r w:rsidR="00B222A9">
        <w:rPr>
          <w:rFonts w:eastAsiaTheme="minorHAnsi"/>
        </w:rPr>
        <w:t>poločné akčné plány</w:t>
      </w:r>
      <w:bookmarkEnd w:id="973"/>
      <w:bookmarkEnd w:id="974"/>
      <w:bookmarkEnd w:id="975"/>
      <w:bookmarkEnd w:id="976"/>
      <w:bookmarkEnd w:id="977"/>
      <w:bookmarkEnd w:id="978"/>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lastRenderedPageBreak/>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 xml:space="preserve">&lt;typ='S' </w:t>
            </w:r>
            <w:proofErr w:type="spellStart"/>
            <w:r w:rsidRPr="002A158B">
              <w:rPr>
                <w:i/>
                <w:sz w:val="18"/>
                <w:szCs w:val="18"/>
              </w:rPr>
              <w:t>max.rozsah</w:t>
            </w:r>
            <w:proofErr w:type="spellEnd"/>
            <w:r w:rsidRPr="002A158B">
              <w:rPr>
                <w:i/>
                <w:sz w:val="18"/>
                <w:szCs w:val="18"/>
              </w:rPr>
              <w:t>=875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89DFD54" w14:textId="5A8AE151"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4"/>
          <w:footerReference w:type="default" r:id="rId25"/>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989" w:name="_Toc428367960"/>
      <w:bookmarkStart w:id="990" w:name="_Toc528311106"/>
      <w:bookmarkStart w:id="991" w:name="_Toc5610069"/>
      <w:bookmarkStart w:id="992" w:name="_Toc36126865"/>
      <w:bookmarkStart w:id="993" w:name="_Toc69394569"/>
      <w:bookmarkStart w:id="994" w:name="_Toc54694532"/>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989"/>
      <w:bookmarkEnd w:id="990"/>
      <w:bookmarkEnd w:id="991"/>
      <w:bookmarkEnd w:id="992"/>
      <w:bookmarkEnd w:id="993"/>
      <w:bookmarkEnd w:id="994"/>
    </w:p>
    <w:p w14:paraId="1135FD6C" w14:textId="0C5B6C97" w:rsidR="00AA7D81" w:rsidRDefault="00CC5AC9" w:rsidP="00F75371">
      <w:pPr>
        <w:pStyle w:val="MPCKO3"/>
        <w:rPr>
          <w:rFonts w:eastAsiaTheme="minorHAnsi"/>
        </w:rPr>
      </w:pPr>
      <w:bookmarkStart w:id="995" w:name="_Toc428367961"/>
      <w:bookmarkStart w:id="996" w:name="_Toc528311107"/>
      <w:bookmarkStart w:id="997" w:name="_Toc5610070"/>
      <w:bookmarkStart w:id="998" w:name="_Toc36126866"/>
      <w:bookmarkStart w:id="999" w:name="_Toc69394570"/>
      <w:bookmarkStart w:id="1000" w:name="_Toc54694533"/>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995"/>
      <w:bookmarkEnd w:id="996"/>
      <w:bookmarkEnd w:id="997"/>
      <w:bookmarkEnd w:id="998"/>
      <w:bookmarkEnd w:id="999"/>
      <w:bookmarkEnd w:id="1000"/>
    </w:p>
    <w:p w14:paraId="2A61967A" w14:textId="5CA3974C" w:rsidR="00C41C29" w:rsidRPr="00C41C29" w:rsidRDefault="00C41C29" w:rsidP="00477601">
      <w:pPr>
        <w:spacing w:before="120" w:after="120" w:line="276" w:lineRule="auto"/>
        <w:jc w:val="both"/>
        <w:rPr>
          <w:rFonts w:eastAsiaTheme="minorHAnsi"/>
        </w:rPr>
      </w:pPr>
      <w:r>
        <w:rPr>
          <w:rFonts w:eastAsiaTheme="minorHAnsi"/>
        </w:rPr>
        <w:t xml:space="preserve">Informácia v tejto časti VS/ZS </w:t>
      </w:r>
      <w:r w:rsidR="00A149D9">
        <w:rPr>
          <w:rFonts w:eastAsiaTheme="minorHAnsi"/>
        </w:rPr>
        <w:t>sú</w:t>
      </w:r>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1001" w:name="_Toc428367962"/>
      <w:bookmarkStart w:id="1002" w:name="_Toc528311108"/>
      <w:bookmarkStart w:id="1003" w:name="_Toc5610071"/>
      <w:bookmarkStart w:id="1004" w:name="_Toc36126867"/>
      <w:bookmarkStart w:id="1005" w:name="_Toc69394571"/>
      <w:bookmarkStart w:id="1006" w:name="_Toc54694534"/>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1001"/>
      <w:bookmarkEnd w:id="1002"/>
      <w:bookmarkEnd w:id="1003"/>
      <w:bookmarkEnd w:id="1004"/>
      <w:bookmarkEnd w:id="1005"/>
      <w:bookmarkEnd w:id="1006"/>
    </w:p>
    <w:p w14:paraId="63EB2DEC" w14:textId="08C81EED"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1007" w:name="_Toc428367963"/>
      <w:bookmarkStart w:id="1008" w:name="_Toc528311109"/>
      <w:bookmarkStart w:id="1009" w:name="_Toc5610072"/>
      <w:bookmarkStart w:id="1010" w:name="_Toc36126868"/>
      <w:bookmarkStart w:id="1011" w:name="_Toc69394572"/>
      <w:bookmarkStart w:id="1012" w:name="_Toc54694535"/>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1007"/>
      <w:bookmarkEnd w:id="1008"/>
      <w:bookmarkEnd w:id="1009"/>
      <w:bookmarkEnd w:id="1010"/>
      <w:bookmarkEnd w:id="1011"/>
      <w:bookmarkEnd w:id="1012"/>
    </w:p>
    <w:p w14:paraId="5D31B0E3" w14:textId="131D640B"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r w:rsidR="001335EC">
        <w:rPr>
          <w:rFonts w:eastAsiaTheme="minorHAnsi"/>
        </w:rPr>
        <w:t>uplatňovania a plnenia cieľov horizontálnych princípov z hľadiska rovnosti medzi mužmi a ženami</w:t>
      </w:r>
      <w:r w:rsidRPr="00B222A9">
        <w:rPr>
          <w:rFonts w:eastAsiaTheme="minorHAnsi"/>
        </w:rPr>
        <w:t xml:space="preserve">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v spolupráci s gestorom horizontálneho princípu pre rovnosť mužov a žien a</w:t>
      </w:r>
      <w:r w:rsidR="001335EC">
        <w:rPr>
          <w:rFonts w:eastAsiaTheme="minorHAnsi"/>
        </w:rPr>
        <w:t> </w:t>
      </w:r>
      <w:r w:rsidR="00A268A8">
        <w:rPr>
          <w:rFonts w:eastAsiaTheme="minorHAnsi"/>
        </w:rPr>
        <w:t>nediskrimináciu</w:t>
      </w:r>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p>
    <w:p w14:paraId="565BCAEE" w14:textId="77777777" w:rsidR="00AA7D81" w:rsidRPr="0001714F" w:rsidRDefault="00F35811" w:rsidP="0001714F">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A84FDD4" w14:textId="77777777" w:rsidR="00AA7D81" w:rsidRPr="00AA7D81" w:rsidRDefault="00CC5AC9" w:rsidP="00F75371">
      <w:pPr>
        <w:pStyle w:val="MPCKO4"/>
        <w:rPr>
          <w:rFonts w:eastAsiaTheme="minorHAnsi"/>
        </w:rPr>
      </w:pPr>
      <w:bookmarkStart w:id="1013" w:name="_Toc428367964"/>
      <w:bookmarkStart w:id="1014" w:name="_Toc528311110"/>
      <w:bookmarkStart w:id="1015" w:name="_Toc5610073"/>
      <w:bookmarkStart w:id="1016" w:name="_Toc36126869"/>
      <w:bookmarkStart w:id="1017" w:name="_Toc69394573"/>
      <w:bookmarkStart w:id="1018" w:name="_Toc54694536"/>
      <w:r>
        <w:rPr>
          <w:rFonts w:eastAsiaTheme="minorHAnsi"/>
        </w:rPr>
        <w:lastRenderedPageBreak/>
        <w:t>I.</w:t>
      </w:r>
      <w:r w:rsidR="00AA7D81" w:rsidRPr="00AA7D81">
        <w:rPr>
          <w:rFonts w:eastAsiaTheme="minorHAnsi"/>
        </w:rPr>
        <w:t>11.3 Udržateľný rozvoj</w:t>
      </w:r>
      <w:bookmarkEnd w:id="1013"/>
      <w:bookmarkEnd w:id="1014"/>
      <w:bookmarkEnd w:id="1015"/>
      <w:bookmarkEnd w:id="1016"/>
      <w:bookmarkEnd w:id="1017"/>
      <w:bookmarkEnd w:id="1018"/>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4F3E4812" w:rsidR="00860880" w:rsidRDefault="00860880"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35FC384" w14:textId="77777777" w:rsidR="004554DC" w:rsidRPr="00F41510" w:rsidRDefault="004554DC" w:rsidP="00BD740D">
      <w:pPr>
        <w:spacing w:before="120" w:after="120"/>
        <w:jc w:val="both"/>
        <w:rPr>
          <w:rFonts w:eastAsiaTheme="minorHAnsi"/>
        </w:rPr>
      </w:pP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1019" w:name="_Toc428367965"/>
      <w:bookmarkStart w:id="1020" w:name="_Toc528311111"/>
      <w:bookmarkStart w:id="1021" w:name="_Toc5610074"/>
      <w:bookmarkStart w:id="1022" w:name="_Toc36126870"/>
      <w:bookmarkStart w:id="1023" w:name="_Toc69394574"/>
      <w:bookmarkStart w:id="1024" w:name="_Toc54694537"/>
      <w:r w:rsidR="00CC5AC9">
        <w:rPr>
          <w:rFonts w:eastAsiaTheme="minorHAnsi"/>
        </w:rPr>
        <w:t>I.</w:t>
      </w:r>
      <w:r w:rsidR="00AA7D81" w:rsidRPr="00AA7D81">
        <w:rPr>
          <w:rFonts w:eastAsiaTheme="minorHAnsi"/>
        </w:rPr>
        <w:t>11.4 Podpora použitá na ciele súvisiace so zmenou klímy</w:t>
      </w:r>
      <w:bookmarkEnd w:id="1019"/>
      <w:bookmarkEnd w:id="1020"/>
      <w:bookmarkEnd w:id="1021"/>
      <w:bookmarkEnd w:id="1022"/>
      <w:bookmarkEnd w:id="1023"/>
      <w:bookmarkEnd w:id="1024"/>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69"/>
        <w:gridCol w:w="3020"/>
      </w:tblGrid>
      <w:tr w:rsidR="007128B3" w14:paraId="40F72B9B" w14:textId="77777777" w:rsidTr="006F4B86">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1025" w:name="_Toc428367966"/>
      <w:bookmarkStart w:id="1026" w:name="_Toc528311112"/>
      <w:bookmarkStart w:id="1027" w:name="_Toc5610075"/>
      <w:bookmarkStart w:id="1028" w:name="_Toc36126871"/>
      <w:bookmarkStart w:id="1029" w:name="_Toc69394575"/>
      <w:bookmarkStart w:id="1030" w:name="_Toc54694538"/>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1025"/>
      <w:bookmarkEnd w:id="1026"/>
      <w:bookmarkEnd w:id="1027"/>
      <w:bookmarkEnd w:id="1028"/>
      <w:bookmarkEnd w:id="1029"/>
      <w:bookmarkEnd w:id="1030"/>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1031" w:name="_Toc428367967"/>
      <w:bookmarkStart w:id="1032" w:name="_Toc528311113"/>
      <w:bookmarkStart w:id="1033" w:name="_Toc5610076"/>
      <w:bookmarkStart w:id="1034" w:name="_Toc36126872"/>
      <w:bookmarkStart w:id="1035" w:name="_Toc69394576"/>
      <w:bookmarkStart w:id="1036" w:name="_Toc54694539"/>
      <w:r>
        <w:rPr>
          <w:rFonts w:eastAsiaTheme="minorHAnsi"/>
        </w:rPr>
        <w:lastRenderedPageBreak/>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proofErr w:type="spellStart"/>
      <w:r w:rsidR="00AE4637">
        <w:rPr>
          <w:rFonts w:eastAsiaTheme="minorHAnsi"/>
        </w:rPr>
        <w:t>pododsek</w:t>
      </w:r>
      <w:proofErr w:type="spellEnd"/>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1031"/>
      <w:bookmarkEnd w:id="1032"/>
      <w:bookmarkEnd w:id="1033"/>
      <w:bookmarkEnd w:id="1034"/>
      <w:bookmarkEnd w:id="1035"/>
      <w:bookmarkEnd w:id="1036"/>
    </w:p>
    <w:p w14:paraId="74AC7F14" w14:textId="77777777" w:rsidR="00B222A9" w:rsidRDefault="008704F4" w:rsidP="00F75371">
      <w:pPr>
        <w:pStyle w:val="MPCKO4"/>
        <w:rPr>
          <w:rFonts w:eastAsiaTheme="minorHAnsi"/>
        </w:rPr>
      </w:pPr>
      <w:bookmarkStart w:id="1037" w:name="_Toc428367968"/>
      <w:bookmarkStart w:id="1038" w:name="_Toc528311114"/>
      <w:bookmarkStart w:id="1039" w:name="_Toc5610077"/>
      <w:bookmarkStart w:id="1040" w:name="_Toc36126873"/>
      <w:bookmarkStart w:id="1041" w:name="_Toc69394577"/>
      <w:bookmarkStart w:id="1042" w:name="_Toc54694540"/>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1037"/>
      <w:bookmarkEnd w:id="1038"/>
      <w:bookmarkEnd w:id="1039"/>
      <w:bookmarkEnd w:id="1040"/>
      <w:bookmarkEnd w:id="1041"/>
      <w:bookmarkEnd w:id="1042"/>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1043" w:name="_Toc5610078"/>
      <w:bookmarkStart w:id="1044" w:name="_Toc36126874"/>
      <w:bookmarkStart w:id="1045" w:name="_Toc69394578"/>
      <w:bookmarkStart w:id="1046" w:name="_Toc54694541"/>
      <w:bookmarkStart w:id="1047" w:name="_Toc428367969"/>
      <w:bookmarkStart w:id="1048" w:name="_Toc528311115"/>
      <w:r>
        <w:rPr>
          <w:rFonts w:eastAsiaTheme="minorHAnsi"/>
          <w:b w:val="0"/>
          <w:i w:val="0"/>
          <w:color w:val="auto"/>
        </w:rPr>
        <w:t>Prehľad jednotlivých hodnotení RO uvedie v nasledovnej štruktúre:</w:t>
      </w:r>
      <w:bookmarkEnd w:id="1043"/>
      <w:bookmarkEnd w:id="1044"/>
      <w:bookmarkEnd w:id="1045"/>
      <w:bookmarkEnd w:id="1046"/>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
      <w:tr w:rsidR="002A5A43"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proofErr w:type="spellStart"/>
            <w:r w:rsidRPr="005700B1">
              <w:rPr>
                <w:rFonts w:eastAsiaTheme="minorHAnsi"/>
                <w:i w:val="0"/>
                <w:color w:val="auto"/>
                <w:sz w:val="16"/>
              </w:rPr>
              <w:t>Follow</w:t>
            </w:r>
            <w:proofErr w:type="spellEnd"/>
            <w:r w:rsidRPr="005700B1">
              <w:rPr>
                <w:rFonts w:eastAsiaTheme="minorHAnsi"/>
                <w:i w:val="0"/>
                <w:color w:val="auto"/>
                <w:sz w:val="16"/>
              </w:rPr>
              <w:t xml:space="preserve"> </w:t>
            </w:r>
            <w:proofErr w:type="spellStart"/>
            <w:r w:rsidRPr="005700B1">
              <w:rPr>
                <w:rFonts w:eastAsiaTheme="minorHAnsi"/>
                <w:i w:val="0"/>
                <w:color w:val="auto"/>
                <w:sz w:val="16"/>
              </w:rPr>
              <w:t>up</w:t>
            </w:r>
            <w:proofErr w:type="spellEnd"/>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c>
          <w:tcPr>
            <w:tcW w:w="973" w:type="dxa"/>
          </w:tcPr>
          <w:p w14:paraId="201B2933" w14:textId="77777777" w:rsidR="00556D5B" w:rsidRDefault="00556D5B" w:rsidP="00BD18BF">
            <w:pPr>
              <w:pStyle w:val="MPCKO4"/>
              <w:rPr>
                <w:rFonts w:eastAsiaTheme="minorHAnsi"/>
              </w:rPr>
            </w:pPr>
          </w:p>
        </w:tc>
        <w:tc>
          <w:tcPr>
            <w:tcW w:w="1001" w:type="dxa"/>
          </w:tcPr>
          <w:p w14:paraId="4D0854D4" w14:textId="77777777" w:rsidR="00556D5B" w:rsidRDefault="00556D5B" w:rsidP="00BD18BF">
            <w:pPr>
              <w:pStyle w:val="MPCKO4"/>
              <w:rPr>
                <w:rFonts w:eastAsiaTheme="minorHAnsi"/>
              </w:rPr>
            </w:pPr>
          </w:p>
        </w:tc>
        <w:tc>
          <w:tcPr>
            <w:tcW w:w="909" w:type="dxa"/>
          </w:tcPr>
          <w:p w14:paraId="53AB37E9" w14:textId="77777777" w:rsidR="00556D5B" w:rsidRDefault="00556D5B" w:rsidP="00BD18BF">
            <w:pPr>
              <w:pStyle w:val="MPCKO4"/>
              <w:rPr>
                <w:rFonts w:eastAsiaTheme="minorHAnsi"/>
              </w:rPr>
            </w:pPr>
          </w:p>
        </w:tc>
        <w:tc>
          <w:tcPr>
            <w:tcW w:w="1001" w:type="dxa"/>
          </w:tcPr>
          <w:p w14:paraId="6A8CB8E3" w14:textId="77777777" w:rsidR="00556D5B" w:rsidRDefault="00556D5B" w:rsidP="00BD18BF">
            <w:pPr>
              <w:pStyle w:val="MPCKO4"/>
              <w:rPr>
                <w:rFonts w:eastAsiaTheme="minorHAnsi"/>
              </w:rPr>
            </w:pPr>
          </w:p>
        </w:tc>
        <w:tc>
          <w:tcPr>
            <w:tcW w:w="1001" w:type="dxa"/>
          </w:tcPr>
          <w:p w14:paraId="339DD51A" w14:textId="77777777" w:rsidR="00556D5B" w:rsidRDefault="00556D5B" w:rsidP="00BD18BF">
            <w:pPr>
              <w:pStyle w:val="MPCKO4"/>
              <w:rPr>
                <w:rFonts w:eastAsiaTheme="minorHAnsi"/>
              </w:rPr>
            </w:pPr>
          </w:p>
        </w:tc>
        <w:tc>
          <w:tcPr>
            <w:tcW w:w="603" w:type="dxa"/>
          </w:tcPr>
          <w:p w14:paraId="49050ADB" w14:textId="77777777" w:rsidR="00556D5B" w:rsidRDefault="00556D5B" w:rsidP="00BD18BF">
            <w:pPr>
              <w:pStyle w:val="MPCKO4"/>
              <w:rPr>
                <w:rFonts w:eastAsiaTheme="minorHAnsi"/>
              </w:rPr>
            </w:pPr>
          </w:p>
        </w:tc>
        <w:tc>
          <w:tcPr>
            <w:tcW w:w="1034" w:type="dxa"/>
          </w:tcPr>
          <w:p w14:paraId="617E472D" w14:textId="77777777" w:rsidR="00556D5B" w:rsidRDefault="00556D5B" w:rsidP="00BD18BF">
            <w:pPr>
              <w:pStyle w:val="MPCKO4"/>
              <w:rPr>
                <w:rFonts w:eastAsiaTheme="minorHAnsi"/>
              </w:rPr>
            </w:pPr>
          </w:p>
        </w:tc>
        <w:tc>
          <w:tcPr>
            <w:tcW w:w="1270" w:type="dxa"/>
          </w:tcPr>
          <w:p w14:paraId="447D7E76" w14:textId="77777777" w:rsidR="00556D5B" w:rsidRDefault="00556D5B" w:rsidP="00BD18BF">
            <w:pPr>
              <w:pStyle w:val="MPCKO4"/>
              <w:rPr>
                <w:rFonts w:eastAsiaTheme="minorHAnsi"/>
              </w:rPr>
            </w:pPr>
          </w:p>
        </w:tc>
        <w:tc>
          <w:tcPr>
            <w:tcW w:w="1270" w:type="dxa"/>
          </w:tcPr>
          <w:p w14:paraId="1D694B0A" w14:textId="77777777" w:rsidR="00556D5B" w:rsidRDefault="00556D5B" w:rsidP="00BD18BF">
            <w:pPr>
              <w:pStyle w:val="MPCKO4"/>
              <w:rPr>
                <w:rFonts w:eastAsiaTheme="minorHAnsi"/>
              </w:rPr>
            </w:pPr>
          </w:p>
        </w:tc>
      </w:tr>
      <w:tr w:rsidR="00556D5B" w14:paraId="0D1081F8" w14:textId="77777777" w:rsidTr="006F4B86">
        <w:tc>
          <w:tcPr>
            <w:tcW w:w="973" w:type="dxa"/>
          </w:tcPr>
          <w:p w14:paraId="532FB558" w14:textId="77777777" w:rsidR="00556D5B" w:rsidRDefault="00556D5B" w:rsidP="00BD18BF">
            <w:pPr>
              <w:pStyle w:val="MPCKO4"/>
              <w:rPr>
                <w:rFonts w:eastAsiaTheme="minorHAnsi"/>
              </w:rPr>
            </w:pPr>
          </w:p>
        </w:tc>
        <w:tc>
          <w:tcPr>
            <w:tcW w:w="1001" w:type="dxa"/>
          </w:tcPr>
          <w:p w14:paraId="684CD333" w14:textId="77777777" w:rsidR="00556D5B" w:rsidRDefault="00556D5B" w:rsidP="00BD18BF">
            <w:pPr>
              <w:pStyle w:val="MPCKO4"/>
              <w:rPr>
                <w:rFonts w:eastAsiaTheme="minorHAnsi"/>
              </w:rPr>
            </w:pPr>
          </w:p>
        </w:tc>
        <w:tc>
          <w:tcPr>
            <w:tcW w:w="909" w:type="dxa"/>
          </w:tcPr>
          <w:p w14:paraId="664F2A62" w14:textId="77777777" w:rsidR="00556D5B" w:rsidRDefault="00556D5B" w:rsidP="00BD18BF">
            <w:pPr>
              <w:pStyle w:val="MPCKO4"/>
              <w:rPr>
                <w:rFonts w:eastAsiaTheme="minorHAnsi"/>
              </w:rPr>
            </w:pPr>
          </w:p>
        </w:tc>
        <w:tc>
          <w:tcPr>
            <w:tcW w:w="1001" w:type="dxa"/>
          </w:tcPr>
          <w:p w14:paraId="0619F029" w14:textId="77777777" w:rsidR="00556D5B" w:rsidRDefault="00556D5B" w:rsidP="00BD18BF">
            <w:pPr>
              <w:pStyle w:val="MPCKO4"/>
              <w:rPr>
                <w:rFonts w:eastAsiaTheme="minorHAnsi"/>
              </w:rPr>
            </w:pPr>
          </w:p>
        </w:tc>
        <w:tc>
          <w:tcPr>
            <w:tcW w:w="1001" w:type="dxa"/>
          </w:tcPr>
          <w:p w14:paraId="2C1F005B" w14:textId="77777777" w:rsidR="00556D5B" w:rsidRDefault="00556D5B" w:rsidP="00BD18BF">
            <w:pPr>
              <w:pStyle w:val="MPCKO4"/>
              <w:rPr>
                <w:rFonts w:eastAsiaTheme="minorHAnsi"/>
              </w:rPr>
            </w:pPr>
          </w:p>
        </w:tc>
        <w:tc>
          <w:tcPr>
            <w:tcW w:w="603" w:type="dxa"/>
          </w:tcPr>
          <w:p w14:paraId="3C5D6406" w14:textId="77777777" w:rsidR="00556D5B" w:rsidRDefault="00556D5B" w:rsidP="00BD18BF">
            <w:pPr>
              <w:pStyle w:val="MPCKO4"/>
              <w:rPr>
                <w:rFonts w:eastAsiaTheme="minorHAnsi"/>
              </w:rPr>
            </w:pPr>
          </w:p>
        </w:tc>
        <w:tc>
          <w:tcPr>
            <w:tcW w:w="1034" w:type="dxa"/>
          </w:tcPr>
          <w:p w14:paraId="65D30029" w14:textId="77777777" w:rsidR="00556D5B" w:rsidRDefault="00556D5B" w:rsidP="00BD18BF">
            <w:pPr>
              <w:pStyle w:val="MPCKO4"/>
              <w:rPr>
                <w:rFonts w:eastAsiaTheme="minorHAnsi"/>
              </w:rPr>
            </w:pPr>
          </w:p>
        </w:tc>
        <w:tc>
          <w:tcPr>
            <w:tcW w:w="1270" w:type="dxa"/>
          </w:tcPr>
          <w:p w14:paraId="6ABA17C2" w14:textId="77777777" w:rsidR="00556D5B" w:rsidRDefault="00556D5B" w:rsidP="00BD18BF">
            <w:pPr>
              <w:pStyle w:val="MPCKO4"/>
              <w:rPr>
                <w:rFonts w:eastAsiaTheme="minorHAnsi"/>
              </w:rPr>
            </w:pPr>
          </w:p>
        </w:tc>
        <w:tc>
          <w:tcPr>
            <w:tcW w:w="1270" w:type="dxa"/>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1049" w:name="_Toc5610079"/>
      <w:bookmarkStart w:id="1050" w:name="_Toc36126875"/>
      <w:bookmarkStart w:id="1051" w:name="_Toc69394579"/>
      <w:bookmarkStart w:id="1052" w:name="_Toc54694542"/>
      <w:r>
        <w:rPr>
          <w:rFonts w:eastAsiaTheme="minorHAnsi"/>
        </w:rPr>
        <w:t>I.</w:t>
      </w:r>
      <w:r w:rsidR="00AA7D81" w:rsidRPr="00AA7D81">
        <w:rPr>
          <w:rFonts w:eastAsiaTheme="minorHAnsi"/>
        </w:rPr>
        <w:t>12.2 Výsledky opatrení fondov na informovanie a publicitu realizovaných v rámci komunikačnej stratégie</w:t>
      </w:r>
      <w:bookmarkEnd w:id="1047"/>
      <w:bookmarkEnd w:id="1048"/>
      <w:bookmarkEnd w:id="1049"/>
      <w:bookmarkEnd w:id="1050"/>
      <w:bookmarkEnd w:id="1051"/>
      <w:bookmarkEnd w:id="1052"/>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1053" w:name="_Toc428367970"/>
      <w:bookmarkStart w:id="1054" w:name="_Toc528311116"/>
      <w:bookmarkStart w:id="1055" w:name="_Toc5610080"/>
      <w:bookmarkStart w:id="1056" w:name="_Toc36126876"/>
      <w:bookmarkStart w:id="1057" w:name="_Toc69394580"/>
      <w:bookmarkStart w:id="1058" w:name="_Toc54694543"/>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 xml:space="preserve">na splnenie ex </w:t>
      </w:r>
      <w:proofErr w:type="spellStart"/>
      <w:r w:rsidR="0020757C">
        <w:rPr>
          <w:rFonts w:eastAsiaTheme="minorHAnsi"/>
          <w:lang w:eastAsia="en-US"/>
        </w:rPr>
        <w:t>ante</w:t>
      </w:r>
      <w:proofErr w:type="spellEnd"/>
      <w:r w:rsidR="0020757C">
        <w:rPr>
          <w:rFonts w:eastAsiaTheme="minorHAnsi"/>
          <w:lang w:eastAsia="en-US"/>
        </w:rPr>
        <w:t xml:space="preserve"> </w:t>
      </w:r>
      <w:proofErr w:type="spellStart"/>
      <w:r w:rsidR="0020757C">
        <w:rPr>
          <w:rFonts w:eastAsiaTheme="minorHAnsi"/>
          <w:lang w:eastAsia="en-US"/>
        </w:rPr>
        <w:t>kondicionalít</w:t>
      </w:r>
      <w:proofErr w:type="spellEnd"/>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1053"/>
      <w:r w:rsidR="006E2323">
        <w:rPr>
          <w:rFonts w:eastAsiaTheme="minorHAnsi"/>
        </w:rPr>
        <w:t>– nerelevantné pre správy predkladané v roku 2018 a neskôr</w:t>
      </w:r>
      <w:bookmarkEnd w:id="1054"/>
      <w:bookmarkEnd w:id="1055"/>
      <w:bookmarkEnd w:id="1056"/>
      <w:bookmarkEnd w:id="1057"/>
      <w:bookmarkEnd w:id="1058"/>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xml:space="preserve">, ktorých plnenie </w:t>
      </w:r>
      <w:r w:rsidRPr="00F41510">
        <w:rPr>
          <w:rFonts w:eastAsiaTheme="minorHAnsi"/>
          <w:i/>
        </w:rPr>
        <w:lastRenderedPageBreak/>
        <w:t>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1059" w:name="_Toc528311117"/>
      <w:bookmarkStart w:id="1060" w:name="_Toc5610081"/>
      <w:bookmarkStart w:id="1061" w:name="_Toc428367971"/>
      <w:bookmarkStart w:id="1062" w:name="_Toc36126877"/>
      <w:bookmarkStart w:id="1063" w:name="_Toc69394581"/>
      <w:bookmarkStart w:id="1064" w:name="_Toc54694544"/>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1059"/>
      <w:bookmarkEnd w:id="1060"/>
      <w:r w:rsidR="007A7B6D">
        <w:rPr>
          <w:rFonts w:eastAsiaTheme="minorHAnsi"/>
        </w:rPr>
        <w:t xml:space="preserve"> </w:t>
      </w:r>
      <w:bookmarkEnd w:id="1061"/>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1062"/>
      <w:bookmarkEnd w:id="1063"/>
      <w:bookmarkEnd w:id="1064"/>
    </w:p>
    <w:p w14:paraId="153DC851" w14:textId="53CD3F05" w:rsidR="001377FD" w:rsidRDefault="00CC5AC9" w:rsidP="0001714F">
      <w:pPr>
        <w:pStyle w:val="MPCKO4"/>
        <w:jc w:val="both"/>
        <w:rPr>
          <w:rFonts w:eastAsiaTheme="minorHAnsi"/>
        </w:rPr>
      </w:pPr>
      <w:bookmarkStart w:id="1065" w:name="_Toc428367972"/>
      <w:bookmarkStart w:id="1066" w:name="_Toc528311118"/>
      <w:bookmarkStart w:id="1067" w:name="_Toc5610082"/>
      <w:bookmarkStart w:id="1068" w:name="_Toc36126878"/>
      <w:bookmarkStart w:id="1069" w:name="_Toc69394582"/>
      <w:bookmarkStart w:id="1070" w:name="_Toc54694545"/>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1065"/>
      <w:bookmarkEnd w:id="1066"/>
      <w:bookmarkEnd w:id="1067"/>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1068"/>
      <w:bookmarkEnd w:id="1069"/>
      <w:bookmarkEnd w:id="1070"/>
    </w:p>
    <w:p w14:paraId="7E3A9779"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1071" w:name="_Toc428367973"/>
      <w:bookmarkStart w:id="1072" w:name="_Toc528311119"/>
      <w:bookmarkStart w:id="1073" w:name="_Toc5610083"/>
      <w:bookmarkStart w:id="1074" w:name="_Toc36126879"/>
      <w:bookmarkStart w:id="1075" w:name="_Toc69394583"/>
      <w:bookmarkStart w:id="1076" w:name="_Toc54694546"/>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1071"/>
      <w:bookmarkEnd w:id="1072"/>
      <w:bookmarkEnd w:id="1073"/>
      <w:bookmarkEnd w:id="1074"/>
      <w:bookmarkEnd w:id="1075"/>
      <w:bookmarkEnd w:id="1076"/>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1077" w:name="_Toc428367974"/>
      <w:bookmarkStart w:id="1078" w:name="_Toc528311120"/>
      <w:bookmarkStart w:id="1079" w:name="_Toc5610084"/>
      <w:bookmarkStart w:id="1080" w:name="_Toc36126880"/>
      <w:bookmarkStart w:id="1081" w:name="_Toc69394584"/>
      <w:bookmarkStart w:id="1082" w:name="_Toc54694547"/>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1077"/>
      <w:bookmarkEnd w:id="1078"/>
      <w:bookmarkEnd w:id="1079"/>
      <w:r w:rsidR="00AA7D81" w:rsidRPr="00AA7D81">
        <w:rPr>
          <w:rFonts w:eastAsiaTheme="minorHAnsi"/>
        </w:rPr>
        <w:t xml:space="preserve"> </w:t>
      </w:r>
      <w:r w:rsidR="00247413">
        <w:rPr>
          <w:rFonts w:eastAsiaTheme="minorHAnsi"/>
        </w:rPr>
        <w:t>(nerelevantné pre cieľ 2)</w:t>
      </w:r>
      <w:bookmarkEnd w:id="1080"/>
      <w:bookmarkEnd w:id="1081"/>
      <w:bookmarkEnd w:id="1082"/>
    </w:p>
    <w:p w14:paraId="23F1C954" w14:textId="77777777" w:rsidR="00181ACC" w:rsidRPr="00F41510" w:rsidRDefault="00181ACC" w:rsidP="00181ACC">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0DC55224" w14:textId="77777777" w:rsidR="001377FD" w:rsidRDefault="00CC5AC9" w:rsidP="00F75371">
      <w:pPr>
        <w:pStyle w:val="MPCKO4"/>
        <w:rPr>
          <w:rFonts w:eastAsiaTheme="minorHAnsi"/>
        </w:rPr>
      </w:pPr>
      <w:bookmarkStart w:id="1083" w:name="_Toc428367975"/>
      <w:bookmarkStart w:id="1084" w:name="_Toc528311121"/>
      <w:bookmarkStart w:id="1085" w:name="_Toc5610085"/>
      <w:bookmarkStart w:id="1086" w:name="_Toc36126881"/>
      <w:bookmarkStart w:id="1087" w:name="_Toc69394585"/>
      <w:bookmarkStart w:id="1088" w:name="_Toc54694548"/>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w:t>
      </w:r>
      <w:proofErr w:type="spellStart"/>
      <w:r w:rsidR="000D34B3">
        <w:rPr>
          <w:rFonts w:eastAsiaTheme="minorHAnsi"/>
        </w:rPr>
        <w:t>makroregionálnym</w:t>
      </w:r>
      <w:proofErr w:type="spellEnd"/>
      <w:r w:rsidR="000D34B3">
        <w:rPr>
          <w:rFonts w:eastAsiaTheme="minorHAnsi"/>
        </w:rPr>
        <w:t xml:space="preserve">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1083"/>
      <w:bookmarkEnd w:id="1084"/>
      <w:bookmarkEnd w:id="1085"/>
      <w:bookmarkEnd w:id="1086"/>
      <w:bookmarkEnd w:id="1087"/>
      <w:bookmarkEnd w:id="1088"/>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lastRenderedPageBreak/>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proofErr w:type="spellStart"/>
      <w:r w:rsidRPr="007B7DF9">
        <w:rPr>
          <w:rFonts w:eastAsiaTheme="minorHAnsi"/>
        </w:rPr>
        <w:t>makroregionálnym</w:t>
      </w:r>
      <w:proofErr w:type="spellEnd"/>
      <w:r w:rsidRPr="007B7DF9">
        <w:rPr>
          <w:rFonts w:eastAsiaTheme="minorHAnsi"/>
        </w:rPr>
        <w:t xml:space="preserve">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1055390F" w14:textId="77777777" w:rsidR="001377FD" w:rsidRDefault="00CC5AC9" w:rsidP="00F75371">
      <w:pPr>
        <w:pStyle w:val="MPCKO4"/>
        <w:rPr>
          <w:rFonts w:eastAsiaTheme="minorHAnsi"/>
        </w:rPr>
      </w:pPr>
      <w:bookmarkStart w:id="1089" w:name="_Toc428367976"/>
      <w:bookmarkStart w:id="1090" w:name="_Toc528311122"/>
      <w:bookmarkStart w:id="1091" w:name="_Toc5610086"/>
      <w:bookmarkStart w:id="1092" w:name="_Toc36126882"/>
      <w:bookmarkStart w:id="1093" w:name="_Toc69394586"/>
      <w:bookmarkStart w:id="1094" w:name="_Toc54694549"/>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1089"/>
      <w:bookmarkEnd w:id="1090"/>
      <w:bookmarkEnd w:id="1091"/>
      <w:bookmarkEnd w:id="1092"/>
      <w:bookmarkEnd w:id="1093"/>
      <w:bookmarkEnd w:id="1094"/>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6DB6D330" w14:textId="643A5792" w:rsidR="001377FD" w:rsidRPr="007E5086" w:rsidRDefault="00CC5AC9" w:rsidP="00F75371">
      <w:pPr>
        <w:pStyle w:val="MPCKO4"/>
        <w:rPr>
          <w:rFonts w:eastAsiaTheme="minorHAnsi"/>
        </w:rPr>
      </w:pPr>
      <w:bookmarkStart w:id="1095" w:name="_Toc428367977"/>
      <w:bookmarkStart w:id="1096" w:name="_Toc528311123"/>
      <w:bookmarkStart w:id="1097" w:name="_Toc5610087"/>
      <w:bookmarkStart w:id="1098" w:name="_Toc36126883"/>
      <w:bookmarkStart w:id="1099" w:name="_Toc69394587"/>
      <w:bookmarkStart w:id="1100" w:name="_Toc54694550"/>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1095"/>
      <w:bookmarkEnd w:id="1096"/>
      <w:bookmarkEnd w:id="1097"/>
      <w:r w:rsidR="007E5086" w:rsidRPr="007E5086">
        <w:rPr>
          <w:rFonts w:eastAsiaTheme="minorHAnsi"/>
        </w:rPr>
        <w:t xml:space="preserve"> </w:t>
      </w:r>
      <w:r w:rsidR="00247413">
        <w:rPr>
          <w:rFonts w:eastAsiaTheme="minorHAnsi"/>
        </w:rPr>
        <w:t>(nerelevantné pre cieľ 2)</w:t>
      </w:r>
      <w:bookmarkEnd w:id="1098"/>
      <w:bookmarkEnd w:id="1099"/>
      <w:bookmarkEnd w:id="1100"/>
    </w:p>
    <w:p w14:paraId="19D0CD7A" w14:textId="77777777" w:rsidR="000D33FC" w:rsidRDefault="007742DF" w:rsidP="007742DF">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1101" w:name="_Toc428367978"/>
      <w:bookmarkStart w:id="1102" w:name="_Toc528311124"/>
      <w:bookmarkStart w:id="1103" w:name="_Toc5610088"/>
      <w:bookmarkStart w:id="1104" w:name="_Toc36126884"/>
      <w:bookmarkStart w:id="1105" w:name="_Toc69394588"/>
      <w:bookmarkStart w:id="1106" w:name="_Toc54694551"/>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1101"/>
      <w:bookmarkEnd w:id="1102"/>
      <w:bookmarkEnd w:id="1103"/>
      <w:bookmarkEnd w:id="1104"/>
      <w:bookmarkEnd w:id="1105"/>
      <w:bookmarkEnd w:id="1106"/>
    </w:p>
    <w:p w14:paraId="30CFBC86" w14:textId="77777777" w:rsidR="00573DA7" w:rsidRDefault="00CC5AC9" w:rsidP="00F75371">
      <w:pPr>
        <w:pStyle w:val="MPCKO3"/>
        <w:rPr>
          <w:rFonts w:eastAsiaTheme="minorHAnsi"/>
        </w:rPr>
      </w:pPr>
      <w:bookmarkStart w:id="1107" w:name="_Toc428367979"/>
      <w:bookmarkStart w:id="1108" w:name="_Toc528311125"/>
      <w:bookmarkStart w:id="1109" w:name="_Toc5610089"/>
      <w:bookmarkStart w:id="1110" w:name="_Toc36126885"/>
      <w:bookmarkStart w:id="1111" w:name="_Toc69394589"/>
      <w:bookmarkStart w:id="1112" w:name="_Toc54694552"/>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1107"/>
      <w:bookmarkEnd w:id="1108"/>
      <w:bookmarkEnd w:id="1109"/>
      <w:bookmarkEnd w:id="1110"/>
      <w:bookmarkEnd w:id="1111"/>
      <w:bookmarkEnd w:id="1112"/>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0"/>
        <w:gridCol w:w="4530"/>
      </w:tblGrid>
      <w:tr w:rsidR="0060076C" w14:paraId="0DAC5AB9" w14:textId="77777777" w:rsidTr="006F4B86">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6F4B86">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1113" w:name="_Toc428367980"/>
      <w:bookmarkStart w:id="1114" w:name="_Toc528311126"/>
      <w:bookmarkStart w:id="1115" w:name="_Toc5610090"/>
      <w:bookmarkStart w:id="1116" w:name="_Toc36126886"/>
      <w:bookmarkStart w:id="1117" w:name="_Toc69394590"/>
      <w:bookmarkStart w:id="1118" w:name="_Toc54694553"/>
      <w:r>
        <w:rPr>
          <w:rFonts w:eastAsiaTheme="minorHAnsi"/>
        </w:rPr>
        <w:t>I.16</w:t>
      </w:r>
      <w:r w:rsidRPr="00AA7D81">
        <w:rPr>
          <w:rFonts w:eastAsiaTheme="minorHAnsi"/>
        </w:rPr>
        <w:t>. Inteligentný, udržateľný a </w:t>
      </w:r>
      <w:proofErr w:type="spellStart"/>
      <w:r w:rsidRPr="00AA7D81">
        <w:rPr>
          <w:rFonts w:eastAsiaTheme="minorHAnsi"/>
        </w:rPr>
        <w:t>inkluzívny</w:t>
      </w:r>
      <w:proofErr w:type="spellEnd"/>
      <w:r w:rsidRPr="00AA7D81">
        <w:rPr>
          <w:rFonts w:eastAsiaTheme="minorHAnsi"/>
        </w:rPr>
        <w:t xml:space="preserve"> rast</w:t>
      </w:r>
      <w:bookmarkEnd w:id="1113"/>
      <w:bookmarkEnd w:id="1114"/>
      <w:bookmarkEnd w:id="1115"/>
      <w:bookmarkEnd w:id="1116"/>
      <w:bookmarkEnd w:id="1117"/>
      <w:bookmarkEnd w:id="1118"/>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 xml:space="preserve">a </w:t>
      </w:r>
      <w:proofErr w:type="spellStart"/>
      <w:r w:rsidR="00E67E5E">
        <w:rPr>
          <w:rFonts w:eastAsiaTheme="minorHAnsi"/>
        </w:rPr>
        <w:t>inkluzívneho</w:t>
      </w:r>
      <w:proofErr w:type="spellEnd"/>
      <w:r w:rsidR="00E67E5E">
        <w:rPr>
          <w:rFonts w:eastAsiaTheme="minorHAnsi"/>
        </w:rPr>
        <w:t xml:space="preserve">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 xml:space="preserve">RO zvolí dobre </w:t>
      </w:r>
      <w:proofErr w:type="spellStart"/>
      <w:r w:rsidR="00173905">
        <w:t>štrukturovaný</w:t>
      </w:r>
      <w:proofErr w:type="spellEnd"/>
      <w:r w:rsidR="00173905">
        <w:t xml:space="preserve">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1119" w:name="_Toc428367981"/>
      <w:bookmarkStart w:id="1120" w:name="_Toc528311127"/>
      <w:bookmarkStart w:id="1121" w:name="_Toc5610091"/>
      <w:bookmarkStart w:id="1122" w:name="_Toc36126887"/>
      <w:bookmarkStart w:id="1123" w:name="_Toc69394591"/>
      <w:bookmarkStart w:id="1124" w:name="_Toc54694554"/>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1119"/>
      <w:bookmarkEnd w:id="1120"/>
      <w:bookmarkEnd w:id="1121"/>
      <w:bookmarkEnd w:id="1122"/>
      <w:bookmarkEnd w:id="1123"/>
      <w:bookmarkEnd w:id="1124"/>
    </w:p>
    <w:p w14:paraId="38C0661F" w14:textId="356126DC"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=7000 vstup='M'&gt;</w:t>
      </w:r>
    </w:p>
    <w:p w14:paraId="37309C72" w14:textId="475FFC53" w:rsidR="00E6075F" w:rsidRDefault="00E6075F" w:rsidP="00CE03AA">
      <w:pPr>
        <w:spacing w:before="120" w:after="240"/>
        <w:jc w:val="both"/>
        <w:rPr>
          <w:rFonts w:eastAsiaTheme="minorHAnsi"/>
        </w:rPr>
      </w:pPr>
    </w:p>
    <w:p w14:paraId="485FD192" w14:textId="7F671F54" w:rsidR="00E6075F" w:rsidRDefault="00E6075F" w:rsidP="00CE03AA">
      <w:pPr>
        <w:spacing w:before="120" w:after="240"/>
        <w:jc w:val="both"/>
        <w:rPr>
          <w:rFonts w:eastAsiaTheme="minorHAnsi"/>
        </w:rPr>
      </w:pPr>
    </w:p>
    <w:p w14:paraId="3229D9F2" w14:textId="77777777" w:rsidR="00E6075F" w:rsidRDefault="00E6075F" w:rsidP="00CE03AA">
      <w:pPr>
        <w:spacing w:before="120" w:after="240"/>
        <w:jc w:val="both"/>
        <w:rPr>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411987">
        <w:rPr>
          <w:rFonts w:eastAsiaTheme="minorHAnsi"/>
          <w:i/>
          <w:u w:val="single"/>
        </w:rPr>
        <w:t>informácie</w:t>
      </w:r>
    </w:p>
    <w:p w14:paraId="385AD403" w14:textId="11D1B021"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1125" w:name="_Toc428367982"/>
      <w:bookmarkStart w:id="1126" w:name="_Toc528311128"/>
      <w:bookmarkStart w:id="1127" w:name="_Toc5610092"/>
      <w:bookmarkStart w:id="1128" w:name="_Toc36126888"/>
      <w:bookmarkStart w:id="1129" w:name="_Toc69394592"/>
      <w:bookmarkStart w:id="1130" w:name="_Toc54694555"/>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1125"/>
      <w:bookmarkEnd w:id="1126"/>
      <w:bookmarkEnd w:id="1127"/>
      <w:bookmarkEnd w:id="1128"/>
      <w:bookmarkEnd w:id="1129"/>
      <w:bookmarkEnd w:id="1130"/>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 xml:space="preserve">&lt;typ='S' </w:t>
      </w:r>
      <w:proofErr w:type="spellStart"/>
      <w:r w:rsidRPr="00F41510">
        <w:rPr>
          <w:rFonts w:eastAsiaTheme="minorHAnsi"/>
        </w:rPr>
        <w:t>max.rozsah</w:t>
      </w:r>
      <w:proofErr w:type="spellEnd"/>
      <w:r w:rsidRPr="00F41510">
        <w:rPr>
          <w:rFonts w:eastAsiaTheme="minorHAnsi"/>
        </w:rPr>
        <w:t>=10500 vstup='M'&gt;</w:t>
      </w:r>
    </w:p>
    <w:p w14:paraId="709AFA7F" w14:textId="357D1786" w:rsidR="00F33840" w:rsidRDefault="00F33840">
      <w:pPr>
        <w:spacing w:after="200" w:line="276" w:lineRule="auto"/>
        <w:rPr>
          <w:rFonts w:eastAsiaTheme="minorHAnsi"/>
        </w:rPr>
      </w:pPr>
      <w:bookmarkStart w:id="1131"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1132" w:name="_Toc428368008"/>
      <w:bookmarkStart w:id="1133" w:name="_Toc528311129"/>
      <w:bookmarkStart w:id="1134" w:name="_Toc5610093"/>
      <w:bookmarkStart w:id="1135" w:name="_Toc36126889"/>
      <w:bookmarkStart w:id="1136" w:name="_Toc69394593"/>
      <w:bookmarkStart w:id="1137" w:name="_Toc54694556"/>
      <w:bookmarkEnd w:id="1131"/>
      <w:r w:rsidRPr="008672C3">
        <w:rPr>
          <w:rFonts w:eastAsiaTheme="minorHAnsi"/>
        </w:rPr>
        <w:lastRenderedPageBreak/>
        <w:t>Zoznam príloh</w:t>
      </w:r>
      <w:bookmarkEnd w:id="1132"/>
      <w:bookmarkEnd w:id="1133"/>
      <w:bookmarkEnd w:id="1134"/>
      <w:bookmarkEnd w:id="1135"/>
      <w:bookmarkEnd w:id="1136"/>
      <w:bookmarkEnd w:id="1137"/>
    </w:p>
    <w:p w14:paraId="0CA3C19A" w14:textId="1BF1DEDB" w:rsidR="002F783A" w:rsidRDefault="00411987" w:rsidP="002F783A">
      <w:pPr>
        <w:numPr>
          <w:ilvl w:val="0"/>
          <w:numId w:val="20"/>
        </w:numPr>
        <w:spacing w:after="200" w:line="276" w:lineRule="auto"/>
        <w:contextualSpacing/>
        <w:jc w:val="both"/>
      </w:pPr>
      <w:r>
        <w:t>Zhrnutie pre občanov</w:t>
      </w:r>
    </w:p>
    <w:p w14:paraId="28FF2A49" w14:textId="14F91996" w:rsidR="00D76A2F" w:rsidRDefault="00D76A2F" w:rsidP="002F783A">
      <w:pPr>
        <w:numPr>
          <w:ilvl w:val="0"/>
          <w:numId w:val="20"/>
        </w:numPr>
        <w:spacing w:after="200" w:line="276" w:lineRule="auto"/>
        <w:contextualSpacing/>
        <w:jc w:val="both"/>
        <w:rPr>
          <w:ins w:id="1138" w:author="CKO" w:date="2021-04-20T11:31:00Z"/>
        </w:rPr>
      </w:pPr>
      <w:ins w:id="1139" w:author="CKO" w:date="2021-04-20T11:31:00Z">
        <w:r w:rsidRPr="00EC1DC3">
          <w:t>Kontrolný list</w:t>
        </w:r>
        <w:r>
          <w:t xml:space="preserve"> RO</w:t>
        </w:r>
        <w:r w:rsidRPr="00EC1DC3">
          <w:t xml:space="preserve"> k vykazovaniu </w:t>
        </w:r>
        <w:r>
          <w:t xml:space="preserve">merateľných </w:t>
        </w:r>
        <w:r w:rsidRPr="00EC1DC3">
          <w:t xml:space="preserve">ukazovateľov vo </w:t>
        </w:r>
        <w:r>
          <w:t>VS/ZS</w:t>
        </w:r>
      </w:ins>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1140" w:name="_Toc428368009"/>
      <w:bookmarkStart w:id="1141" w:name="_Toc528311130"/>
      <w:bookmarkStart w:id="1142" w:name="_Toc5610094"/>
      <w:bookmarkStart w:id="1143" w:name="_Toc36126890"/>
      <w:bookmarkStart w:id="1144" w:name="_Toc69394594"/>
      <w:bookmarkStart w:id="1145" w:name="_Toc54694557"/>
      <w:r w:rsidRPr="008672C3">
        <w:lastRenderedPageBreak/>
        <w:t>Zoznam použitých skratiek</w:t>
      </w:r>
      <w:bookmarkEnd w:id="1140"/>
      <w:bookmarkEnd w:id="1141"/>
      <w:bookmarkEnd w:id="1142"/>
      <w:bookmarkEnd w:id="1143"/>
      <w:bookmarkEnd w:id="1144"/>
      <w:bookmarkEnd w:id="1145"/>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098"/>
      </w:tblGrid>
      <w:tr w:rsidR="00925F52" w:rsidRPr="006E2988" w14:paraId="1F7A37DB" w14:textId="77777777" w:rsidTr="006F4B86">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7316F2" w:rsidRDefault="00264F95" w:rsidP="00826112">
            <w:pPr>
              <w:rPr>
                <w:lang w:val="sk-SK"/>
              </w:rPr>
            </w:pPr>
            <w:r w:rsidRPr="007316F2">
              <w:rPr>
                <w:lang w:val="sk-SK"/>
              </w:rPr>
              <w:t>Cieľ Investovanie do rastu a zamestnanosti</w:t>
            </w:r>
          </w:p>
          <w:p w14:paraId="6C5DBD15" w14:textId="77777777" w:rsidR="00264F95" w:rsidRPr="007316F2" w:rsidRDefault="00264F95" w:rsidP="00826112">
            <w:pPr>
              <w:rPr>
                <w:lang w:val="sk-SK"/>
              </w:rPr>
            </w:pPr>
            <w:r w:rsidRPr="007316F2">
              <w:rPr>
                <w:lang w:val="sk-SK"/>
              </w:rPr>
              <w:t xml:space="preserve">Cieľ Európska územná spolupráca </w:t>
            </w:r>
          </w:p>
          <w:p w14:paraId="632BB98D" w14:textId="77777777" w:rsidR="00925F52" w:rsidRPr="007316F2" w:rsidRDefault="00925F52" w:rsidP="00826112">
            <w:pPr>
              <w:rPr>
                <w:lang w:val="sk-SK"/>
              </w:rPr>
            </w:pPr>
            <w:proofErr w:type="spellStart"/>
            <w:r w:rsidRPr="007316F2">
              <w:t>Centrálny</w:t>
            </w:r>
            <w:proofErr w:type="spellEnd"/>
            <w:r w:rsidRPr="007316F2">
              <w:t xml:space="preserve"> </w:t>
            </w:r>
            <w:proofErr w:type="spellStart"/>
            <w:r w:rsidRPr="007316F2">
              <w:t>koordinačný</w:t>
            </w:r>
            <w:proofErr w:type="spellEnd"/>
            <w:r w:rsidRPr="007316F2">
              <w:t xml:space="preserve"> </w:t>
            </w:r>
            <w:proofErr w:type="spellStart"/>
            <w:r w:rsidRPr="007316F2">
              <w:t>orgán</w:t>
            </w:r>
            <w:proofErr w:type="spellEnd"/>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r>
              <w:t>CO</w:t>
            </w:r>
          </w:p>
          <w:p w14:paraId="2EBD9A09" w14:textId="0329374F" w:rsidR="00CE32F9" w:rsidRPr="00C51F1A" w:rsidRDefault="00CE32F9" w:rsidP="00826112">
            <w:pPr>
              <w:rPr>
                <w:lang w:val="sk-SK"/>
              </w:rPr>
            </w:pPr>
            <w:proofErr w:type="spellStart"/>
            <w:r>
              <w:t>CuRI</w:t>
            </w:r>
            <w:proofErr w:type="spellEnd"/>
          </w:p>
        </w:tc>
        <w:tc>
          <w:tcPr>
            <w:tcW w:w="3913" w:type="pct"/>
          </w:tcPr>
          <w:p w14:paraId="3922D461" w14:textId="77777777" w:rsidR="00263CD9" w:rsidRPr="007316F2" w:rsidRDefault="00263CD9" w:rsidP="00826112">
            <w:pPr>
              <w:rPr>
                <w:lang w:val="sk-SK"/>
                <w:rPrChange w:id="1146" w:author="CKO" w:date="2021-04-20T11:31:00Z">
                  <w:rPr/>
                </w:rPrChange>
              </w:rPr>
            </w:pPr>
            <w:proofErr w:type="spellStart"/>
            <w:r w:rsidRPr="007316F2">
              <w:t>Miestny</w:t>
            </w:r>
            <w:proofErr w:type="spellEnd"/>
            <w:r w:rsidRPr="007316F2">
              <w:t xml:space="preserve"> </w:t>
            </w:r>
            <w:proofErr w:type="spellStart"/>
            <w:r w:rsidRPr="007316F2">
              <w:t>rozvoj</w:t>
            </w:r>
            <w:proofErr w:type="spellEnd"/>
            <w:r w:rsidRPr="007316F2">
              <w:t xml:space="preserve"> </w:t>
            </w:r>
            <w:proofErr w:type="spellStart"/>
            <w:r w:rsidRPr="007316F2">
              <w:t>vedený</w:t>
            </w:r>
            <w:proofErr w:type="spellEnd"/>
            <w:r w:rsidRPr="007316F2">
              <w:t xml:space="preserve"> </w:t>
            </w:r>
            <w:proofErr w:type="spellStart"/>
            <w:r w:rsidRPr="007316F2">
              <w:t>komunitou</w:t>
            </w:r>
            <w:proofErr w:type="spellEnd"/>
          </w:p>
          <w:p w14:paraId="021F6876" w14:textId="4199A62F" w:rsidR="00B153AA" w:rsidRPr="007316F2" w:rsidRDefault="00B153AA" w:rsidP="00826112">
            <w:pPr>
              <w:rPr>
                <w:lang w:val="sk-SK"/>
              </w:rPr>
            </w:pPr>
            <w:r w:rsidRPr="007316F2">
              <w:rPr>
                <w:lang w:val="sk-SK"/>
              </w:rPr>
              <w:t>Certifikačný orgán</w:t>
            </w:r>
          </w:p>
          <w:p w14:paraId="3ACB1E11" w14:textId="5780C556" w:rsidR="00CE32F9" w:rsidRPr="007316F2" w:rsidRDefault="00CE32F9" w:rsidP="00826112">
            <w:pPr>
              <w:rPr>
                <w:lang w:val="sk-SK"/>
              </w:rPr>
            </w:pPr>
            <w:proofErr w:type="spellStart"/>
            <w:r w:rsidRPr="007316F2">
              <w:rPr>
                <w:lang w:val="sk-SK"/>
              </w:rPr>
              <w:t>Catchinp</w:t>
            </w:r>
            <w:proofErr w:type="spellEnd"/>
            <w:r w:rsidRPr="007316F2">
              <w:rPr>
                <w:lang w:val="sk-SK"/>
              </w:rPr>
              <w:t xml:space="preserve"> – </w:t>
            </w:r>
            <w:proofErr w:type="spellStart"/>
            <w:r w:rsidRPr="007316F2">
              <w:rPr>
                <w:lang w:val="sk-SK"/>
              </w:rPr>
              <w:t>up</w:t>
            </w:r>
            <w:proofErr w:type="spellEnd"/>
            <w:r w:rsidRPr="007316F2">
              <w:rPr>
                <w:lang w:val="sk-SK"/>
              </w:rPr>
              <w:t xml:space="preserve"> </w:t>
            </w:r>
            <w:proofErr w:type="spellStart"/>
            <w:r w:rsidRPr="007316F2">
              <w:rPr>
                <w:lang w:val="sk-SK"/>
              </w:rPr>
              <w:t>regions</w:t>
            </w:r>
            <w:proofErr w:type="spellEnd"/>
            <w:r w:rsidR="00DB14F0" w:rsidRPr="007316F2">
              <w:rPr>
                <w:lang w:val="sk-SK"/>
              </w:rPr>
              <w:t xml:space="preserve"> (dobiehajúce regióny)</w:t>
            </w:r>
          </w:p>
        </w:tc>
      </w:tr>
      <w:tr w:rsidR="005C4138" w:rsidRPr="006E2988" w14:paraId="3E8CC9DF" w14:textId="77777777" w:rsidTr="006F4B86">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7316F2" w:rsidRDefault="005C4138" w:rsidP="00826112">
            <w:pPr>
              <w:rPr>
                <w:lang w:val="sk-SK"/>
              </w:rPr>
            </w:pPr>
            <w:r w:rsidRPr="007316F2">
              <w:t xml:space="preserve">Ex ante </w:t>
            </w:r>
            <w:proofErr w:type="spellStart"/>
            <w:r w:rsidRPr="007316F2">
              <w:t>kondicionalita</w:t>
            </w:r>
            <w:proofErr w:type="spellEnd"/>
          </w:p>
        </w:tc>
      </w:tr>
      <w:tr w:rsidR="00826112" w:rsidRPr="006E2988" w14:paraId="574C5DEE" w14:textId="77777777" w:rsidTr="006F4B86">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7316F2" w:rsidRDefault="00826112" w:rsidP="00826112">
            <w:pPr>
              <w:rPr>
                <w:lang w:val="sk-SK"/>
              </w:rPr>
            </w:pPr>
            <w:proofErr w:type="spellStart"/>
            <w:r w:rsidRPr="007316F2">
              <w:t>Európsky</w:t>
            </w:r>
            <w:proofErr w:type="spellEnd"/>
            <w:r w:rsidRPr="007316F2">
              <w:t xml:space="preserve"> fond </w:t>
            </w:r>
            <w:proofErr w:type="spellStart"/>
            <w:r w:rsidRPr="007316F2">
              <w:t>regionálneho</w:t>
            </w:r>
            <w:proofErr w:type="spellEnd"/>
            <w:r w:rsidRPr="007316F2">
              <w:t xml:space="preserve"> </w:t>
            </w:r>
            <w:proofErr w:type="spellStart"/>
            <w:r w:rsidRPr="007316F2">
              <w:t>rozvoja</w:t>
            </w:r>
            <w:proofErr w:type="spellEnd"/>
          </w:p>
        </w:tc>
      </w:tr>
      <w:tr w:rsidR="00826112" w:rsidRPr="006E2988" w14:paraId="75F468BE" w14:textId="77777777" w:rsidTr="006F4B86">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7316F2" w:rsidRDefault="00826112" w:rsidP="00826112">
            <w:pPr>
              <w:rPr>
                <w:lang w:val="sk-SK"/>
              </w:rPr>
            </w:pPr>
            <w:proofErr w:type="spellStart"/>
            <w:r w:rsidRPr="007316F2">
              <w:t>Európska</w:t>
            </w:r>
            <w:proofErr w:type="spellEnd"/>
            <w:r w:rsidRPr="007316F2">
              <w:t xml:space="preserve"> </w:t>
            </w:r>
            <w:proofErr w:type="spellStart"/>
            <w:r w:rsidRPr="007316F2">
              <w:t>investičná</w:t>
            </w:r>
            <w:proofErr w:type="spellEnd"/>
            <w:r w:rsidRPr="007316F2">
              <w:t xml:space="preserve"> </w:t>
            </w:r>
            <w:proofErr w:type="spellStart"/>
            <w:r w:rsidRPr="007316F2">
              <w:t>banka</w:t>
            </w:r>
            <w:proofErr w:type="spellEnd"/>
          </w:p>
        </w:tc>
      </w:tr>
      <w:tr w:rsidR="00826112" w:rsidRPr="006E2988" w14:paraId="08FBC926" w14:textId="77777777" w:rsidTr="006F4B86">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7316F2" w:rsidRDefault="00826112" w:rsidP="00826112">
            <w:pPr>
              <w:rPr>
                <w:lang w:val="sk-SK"/>
              </w:rPr>
            </w:pPr>
            <w:proofErr w:type="spellStart"/>
            <w:r w:rsidRPr="007316F2">
              <w:t>Európska</w:t>
            </w:r>
            <w:proofErr w:type="spellEnd"/>
            <w:r w:rsidRPr="007316F2">
              <w:t xml:space="preserve"> </w:t>
            </w:r>
            <w:proofErr w:type="spellStart"/>
            <w:r w:rsidRPr="007316F2">
              <w:t>komisia</w:t>
            </w:r>
            <w:proofErr w:type="spellEnd"/>
          </w:p>
        </w:tc>
      </w:tr>
      <w:tr w:rsidR="009D1566" w:rsidRPr="006E2988" w14:paraId="7C2D0DC1" w14:textId="77777777" w:rsidTr="006F4B86">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7316F2" w:rsidRDefault="009D1566" w:rsidP="00826112">
            <w:pPr>
              <w:rPr>
                <w:lang w:val="sk-SK"/>
              </w:rPr>
            </w:pPr>
            <w:proofErr w:type="spellStart"/>
            <w:r w:rsidRPr="007316F2">
              <w:t>Nástroj</w:t>
            </w:r>
            <w:proofErr w:type="spellEnd"/>
            <w:r w:rsidRPr="007316F2">
              <w:t xml:space="preserve"> </w:t>
            </w:r>
            <w:proofErr w:type="spellStart"/>
            <w:r w:rsidRPr="007316F2">
              <w:t>európskeho</w:t>
            </w:r>
            <w:proofErr w:type="spellEnd"/>
            <w:r w:rsidRPr="007316F2">
              <w:t xml:space="preserve"> </w:t>
            </w:r>
            <w:proofErr w:type="spellStart"/>
            <w:r w:rsidRPr="007316F2">
              <w:t>susedstva</w:t>
            </w:r>
            <w:proofErr w:type="spellEnd"/>
          </w:p>
        </w:tc>
      </w:tr>
      <w:tr w:rsidR="00826112" w:rsidRPr="006E2988" w14:paraId="6EB8B8E0" w14:textId="77777777" w:rsidTr="006F4B86">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7316F2" w:rsidRDefault="00826112" w:rsidP="00826112">
            <w:pPr>
              <w:rPr>
                <w:lang w:val="sk-SK"/>
              </w:rPr>
            </w:pPr>
            <w:r w:rsidRPr="007316F2">
              <w:rPr>
                <w:lang w:val="sk-SK"/>
              </w:rPr>
              <w:t>Európsky námorný a rybársky fond</w:t>
            </w:r>
          </w:p>
        </w:tc>
      </w:tr>
      <w:tr w:rsidR="00826112" w:rsidRPr="006E2988" w14:paraId="1280A64A" w14:textId="77777777" w:rsidTr="006F4B86">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7316F2" w:rsidRDefault="00826112" w:rsidP="00826112">
            <w:pPr>
              <w:rPr>
                <w:lang w:val="sk-SK"/>
              </w:rPr>
            </w:pPr>
            <w:proofErr w:type="spellStart"/>
            <w:r w:rsidRPr="007316F2">
              <w:t>Európsky</w:t>
            </w:r>
            <w:proofErr w:type="spellEnd"/>
            <w:r w:rsidRPr="007316F2">
              <w:t xml:space="preserve"> </w:t>
            </w:r>
            <w:proofErr w:type="spellStart"/>
            <w:r w:rsidRPr="007316F2">
              <w:t>parlament</w:t>
            </w:r>
            <w:proofErr w:type="spellEnd"/>
          </w:p>
        </w:tc>
      </w:tr>
      <w:tr w:rsidR="00826112" w:rsidRPr="006E2988" w14:paraId="2AD79DF1" w14:textId="77777777" w:rsidTr="006F4B86">
        <w:tc>
          <w:tcPr>
            <w:tcW w:w="1087" w:type="pct"/>
            <w:hideMark/>
          </w:tcPr>
          <w:p w14:paraId="2E8B0E5F" w14:textId="77777777" w:rsidR="00826112" w:rsidRDefault="00826112" w:rsidP="00826112">
            <w:r w:rsidRPr="00C51F1A">
              <w:t>EPFRV</w:t>
            </w:r>
          </w:p>
          <w:p w14:paraId="6C780FAA" w14:textId="2C74AF4C" w:rsidR="00B153AA" w:rsidRPr="00C51F1A" w:rsidRDefault="00B153AA" w:rsidP="00826112">
            <w:pPr>
              <w:rPr>
                <w:lang w:val="sk-SK"/>
              </w:rPr>
            </w:pPr>
            <w:r>
              <w:t>ES</w:t>
            </w:r>
          </w:p>
        </w:tc>
        <w:tc>
          <w:tcPr>
            <w:tcW w:w="3913" w:type="pct"/>
            <w:hideMark/>
          </w:tcPr>
          <w:p w14:paraId="345F3D1B" w14:textId="77777777" w:rsidR="00826112" w:rsidRPr="007316F2" w:rsidRDefault="00826112" w:rsidP="00826112">
            <w:pPr>
              <w:rPr>
                <w:lang w:val="sk-SK"/>
              </w:rPr>
            </w:pPr>
            <w:r w:rsidRPr="007316F2">
              <w:rPr>
                <w:lang w:val="sk-SK"/>
              </w:rPr>
              <w:t>Európsky poľnohospodársky fond pre rozvoj vidieka</w:t>
            </w:r>
          </w:p>
          <w:p w14:paraId="54FDE218" w14:textId="422A9FE7" w:rsidR="00B153AA" w:rsidRPr="007316F2" w:rsidRDefault="00B153AA" w:rsidP="00826112">
            <w:pPr>
              <w:rPr>
                <w:lang w:val="sk-SK"/>
              </w:rPr>
            </w:pPr>
            <w:r w:rsidRPr="007316F2">
              <w:rPr>
                <w:lang w:val="sk-SK"/>
              </w:rPr>
              <w:t>Európske spoločenstvo</w:t>
            </w:r>
          </w:p>
        </w:tc>
      </w:tr>
      <w:tr w:rsidR="00826112" w:rsidRPr="006E2988" w14:paraId="1D386170" w14:textId="77777777" w:rsidTr="006F4B86">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7316F2" w:rsidRDefault="00826112" w:rsidP="00826112">
            <w:pPr>
              <w:rPr>
                <w:lang w:val="sk-SK"/>
              </w:rPr>
            </w:pPr>
            <w:proofErr w:type="spellStart"/>
            <w:r w:rsidRPr="007316F2">
              <w:t>Európsky</w:t>
            </w:r>
            <w:proofErr w:type="spellEnd"/>
            <w:r w:rsidRPr="007316F2">
              <w:t xml:space="preserve"> </w:t>
            </w:r>
            <w:proofErr w:type="spellStart"/>
            <w:r w:rsidRPr="007316F2">
              <w:t>sociálny</w:t>
            </w:r>
            <w:proofErr w:type="spellEnd"/>
            <w:r w:rsidRPr="007316F2">
              <w:t xml:space="preserve"> fond</w:t>
            </w:r>
          </w:p>
        </w:tc>
      </w:tr>
      <w:tr w:rsidR="00826112" w:rsidRPr="006E2988" w14:paraId="022D160C" w14:textId="77777777" w:rsidTr="006F4B86">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7316F2" w:rsidRDefault="00826112" w:rsidP="00826112">
            <w:pPr>
              <w:rPr>
                <w:lang w:val="sk-SK"/>
              </w:rPr>
            </w:pPr>
            <w:proofErr w:type="spellStart"/>
            <w:r w:rsidRPr="007316F2">
              <w:t>Európske</w:t>
            </w:r>
            <w:proofErr w:type="spellEnd"/>
            <w:r w:rsidRPr="007316F2">
              <w:t xml:space="preserve"> </w:t>
            </w:r>
            <w:proofErr w:type="spellStart"/>
            <w:r w:rsidRPr="007316F2">
              <w:t>štrukturálne</w:t>
            </w:r>
            <w:proofErr w:type="spellEnd"/>
            <w:r w:rsidRPr="007316F2">
              <w:t xml:space="preserve"> a </w:t>
            </w:r>
            <w:proofErr w:type="spellStart"/>
            <w:r w:rsidRPr="007316F2">
              <w:t>investičné</w:t>
            </w:r>
            <w:proofErr w:type="spellEnd"/>
            <w:r w:rsidRPr="007316F2">
              <w:t xml:space="preserve"> </w:t>
            </w:r>
            <w:proofErr w:type="spellStart"/>
            <w:r w:rsidRPr="007316F2">
              <w:t>fondy</w:t>
            </w:r>
            <w:proofErr w:type="spellEnd"/>
          </w:p>
        </w:tc>
      </w:tr>
      <w:tr w:rsidR="00826112" w:rsidRPr="006E2988" w14:paraId="606943CC" w14:textId="77777777" w:rsidTr="006F4B86">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7316F2" w:rsidRDefault="00826112" w:rsidP="00826112">
            <w:pPr>
              <w:rPr>
                <w:lang w:val="sk-SK"/>
              </w:rPr>
            </w:pPr>
            <w:proofErr w:type="spellStart"/>
            <w:r w:rsidRPr="007316F2">
              <w:t>Európska</w:t>
            </w:r>
            <w:proofErr w:type="spellEnd"/>
            <w:r w:rsidRPr="007316F2">
              <w:t xml:space="preserve"> </w:t>
            </w:r>
            <w:proofErr w:type="spellStart"/>
            <w:r w:rsidRPr="007316F2">
              <w:t>únia</w:t>
            </w:r>
            <w:proofErr w:type="spellEnd"/>
          </w:p>
        </w:tc>
      </w:tr>
      <w:tr w:rsidR="00826112" w:rsidRPr="006E2988" w14:paraId="1AB90788" w14:textId="77777777" w:rsidTr="006F4B86">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7316F2" w:rsidRDefault="00826112" w:rsidP="00826112">
            <w:pPr>
              <w:rPr>
                <w:lang w:val="sk-SK"/>
              </w:rPr>
            </w:pPr>
            <w:proofErr w:type="spellStart"/>
            <w:r w:rsidRPr="007316F2">
              <w:t>Európska</w:t>
            </w:r>
            <w:proofErr w:type="spellEnd"/>
            <w:r w:rsidRPr="007316F2">
              <w:t xml:space="preserve"> </w:t>
            </w:r>
            <w:proofErr w:type="spellStart"/>
            <w:r w:rsidRPr="007316F2">
              <w:t>územná</w:t>
            </w:r>
            <w:proofErr w:type="spellEnd"/>
            <w:r w:rsidRPr="007316F2">
              <w:t xml:space="preserve"> </w:t>
            </w:r>
            <w:proofErr w:type="spellStart"/>
            <w:r w:rsidRPr="007316F2">
              <w:t>spolupráca</w:t>
            </w:r>
            <w:proofErr w:type="spellEnd"/>
          </w:p>
        </w:tc>
      </w:tr>
      <w:tr w:rsidR="00302043" w:rsidRPr="006E2988" w14:paraId="3E8BDDDE" w14:textId="77777777" w:rsidTr="006F4B86">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7316F2" w:rsidRDefault="00302043" w:rsidP="00826112">
            <w:pPr>
              <w:rPr>
                <w:lang w:val="sk-SK"/>
              </w:rPr>
            </w:pPr>
            <w:proofErr w:type="spellStart"/>
            <w:r w:rsidRPr="007316F2">
              <w:t>Horizontálny</w:t>
            </w:r>
            <w:proofErr w:type="spellEnd"/>
            <w:r w:rsidRPr="007316F2">
              <w:t xml:space="preserve"> </w:t>
            </w:r>
            <w:proofErr w:type="spellStart"/>
            <w:r w:rsidRPr="007316F2">
              <w:t>princíp</w:t>
            </w:r>
            <w:proofErr w:type="spellEnd"/>
            <w:r w:rsidRPr="007316F2">
              <w:t xml:space="preserve"> </w:t>
            </w:r>
            <w:proofErr w:type="spellStart"/>
            <w:r w:rsidRPr="007316F2">
              <w:t>Udržateľný</w:t>
            </w:r>
            <w:proofErr w:type="spellEnd"/>
            <w:r w:rsidRPr="007316F2">
              <w:t xml:space="preserve"> </w:t>
            </w:r>
            <w:proofErr w:type="spellStart"/>
            <w:r w:rsidRPr="007316F2">
              <w:t>rozvoj</w:t>
            </w:r>
            <w:proofErr w:type="spellEnd"/>
          </w:p>
        </w:tc>
      </w:tr>
      <w:tr w:rsidR="00DB2CC0" w:rsidRPr="006E2988" w14:paraId="04B0A2B4" w14:textId="77777777" w:rsidTr="006F4B86">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7316F2" w:rsidRDefault="00DB2CC0" w:rsidP="00826112">
            <w:pPr>
              <w:rPr>
                <w:lang w:val="sk-SK"/>
              </w:rPr>
            </w:pPr>
            <w:r w:rsidRPr="007316F2">
              <w:rPr>
                <w:lang w:val="sk-SK"/>
              </w:rPr>
              <w:t>Identifikačné číslo ukazovateľa z číselníka ukazovateľov</w:t>
            </w:r>
          </w:p>
        </w:tc>
      </w:tr>
      <w:tr w:rsidR="009D1566" w:rsidRPr="006E2988" w14:paraId="03B98492" w14:textId="77777777" w:rsidTr="006F4B86">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7316F2" w:rsidRDefault="009D1566" w:rsidP="00826112">
            <w:pPr>
              <w:rPr>
                <w:lang w:val="sk-SK"/>
              </w:rPr>
            </w:pPr>
            <w:proofErr w:type="spellStart"/>
            <w:r w:rsidRPr="007316F2">
              <w:t>Nástroj</w:t>
            </w:r>
            <w:proofErr w:type="spellEnd"/>
            <w:r w:rsidRPr="007316F2">
              <w:t xml:space="preserve"> </w:t>
            </w:r>
            <w:proofErr w:type="spellStart"/>
            <w:r w:rsidRPr="007316F2">
              <w:t>predvstupovej</w:t>
            </w:r>
            <w:proofErr w:type="spellEnd"/>
            <w:r w:rsidRPr="007316F2">
              <w:t xml:space="preserve"> </w:t>
            </w:r>
            <w:proofErr w:type="spellStart"/>
            <w:r w:rsidRPr="007316F2">
              <w:t>pomoci</w:t>
            </w:r>
            <w:proofErr w:type="spellEnd"/>
          </w:p>
        </w:tc>
      </w:tr>
      <w:tr w:rsidR="00826112" w:rsidRPr="006E2988" w14:paraId="5F6BBE6D" w14:textId="77777777" w:rsidTr="006F4B86">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7316F2" w:rsidRDefault="00826112" w:rsidP="00826112">
            <w:pPr>
              <w:rPr>
                <w:lang w:val="sk-SK"/>
              </w:rPr>
            </w:pPr>
            <w:proofErr w:type="spellStart"/>
            <w:r w:rsidRPr="007316F2">
              <w:t>Medzinárodné</w:t>
            </w:r>
            <w:proofErr w:type="spellEnd"/>
            <w:r w:rsidRPr="007316F2">
              <w:t xml:space="preserve"> </w:t>
            </w:r>
            <w:proofErr w:type="spellStart"/>
            <w:r w:rsidRPr="007316F2">
              <w:t>štandardné</w:t>
            </w:r>
            <w:proofErr w:type="spellEnd"/>
            <w:r w:rsidRPr="007316F2">
              <w:t xml:space="preserve"> </w:t>
            </w:r>
            <w:proofErr w:type="spellStart"/>
            <w:r w:rsidRPr="007316F2">
              <w:t>členenie</w:t>
            </w:r>
            <w:proofErr w:type="spellEnd"/>
            <w:r w:rsidRPr="007316F2">
              <w:t xml:space="preserve"> </w:t>
            </w:r>
            <w:proofErr w:type="spellStart"/>
            <w:r w:rsidRPr="007316F2">
              <w:t>vzdelávania</w:t>
            </w:r>
            <w:proofErr w:type="spellEnd"/>
          </w:p>
        </w:tc>
      </w:tr>
      <w:tr w:rsidR="00826112" w:rsidRPr="006E2988" w14:paraId="127D7C34" w14:textId="77777777" w:rsidTr="006F4B86">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7316F2" w:rsidRDefault="00826112" w:rsidP="00826112">
            <w:pPr>
              <w:rPr>
                <w:lang w:val="sk-SK"/>
              </w:rPr>
            </w:pPr>
            <w:r w:rsidRPr="007316F2">
              <w:t xml:space="preserve">IT </w:t>
            </w:r>
            <w:proofErr w:type="spellStart"/>
            <w:r w:rsidRPr="007316F2">
              <w:t>monitorovací</w:t>
            </w:r>
            <w:proofErr w:type="spellEnd"/>
            <w:r w:rsidRPr="007316F2">
              <w:t xml:space="preserve"> </w:t>
            </w:r>
            <w:proofErr w:type="spellStart"/>
            <w:r w:rsidRPr="007316F2">
              <w:t>systém</w:t>
            </w:r>
            <w:proofErr w:type="spellEnd"/>
          </w:p>
        </w:tc>
      </w:tr>
      <w:tr w:rsidR="006E2988" w:rsidRPr="006E2988" w14:paraId="6FA69595" w14:textId="77777777" w:rsidTr="006F4B86">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7316F2" w:rsidRDefault="006E2988" w:rsidP="00826112">
            <w:pPr>
              <w:rPr>
                <w:lang w:val="sk-SK"/>
              </w:rPr>
            </w:pPr>
            <w:proofErr w:type="spellStart"/>
            <w:r w:rsidRPr="007316F2">
              <w:t>Integrovaná</w:t>
            </w:r>
            <w:proofErr w:type="spellEnd"/>
            <w:r w:rsidRPr="007316F2">
              <w:t xml:space="preserve"> </w:t>
            </w:r>
            <w:proofErr w:type="spellStart"/>
            <w:r w:rsidRPr="007316F2">
              <w:t>územná</w:t>
            </w:r>
            <w:proofErr w:type="spellEnd"/>
            <w:r w:rsidRPr="007316F2">
              <w:t xml:space="preserve"> </w:t>
            </w:r>
            <w:proofErr w:type="spellStart"/>
            <w:r w:rsidRPr="007316F2">
              <w:t>stratégia</w:t>
            </w:r>
            <w:proofErr w:type="spellEnd"/>
            <w:r w:rsidRPr="007316F2">
              <w:t xml:space="preserve"> </w:t>
            </w:r>
            <w:proofErr w:type="spellStart"/>
            <w:r w:rsidRPr="007316F2">
              <w:t>mestskej</w:t>
            </w:r>
            <w:proofErr w:type="spellEnd"/>
            <w:r w:rsidRPr="007316F2">
              <w:t xml:space="preserve"> </w:t>
            </w:r>
            <w:proofErr w:type="spellStart"/>
            <w:r w:rsidRPr="007316F2">
              <w:t>oblasti</w:t>
            </w:r>
            <w:proofErr w:type="spellEnd"/>
          </w:p>
        </w:tc>
      </w:tr>
      <w:tr w:rsidR="00826112" w:rsidRPr="006E2988" w14:paraId="23EEBA43" w14:textId="77777777" w:rsidTr="006F4B86">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7316F2" w:rsidRDefault="00826112" w:rsidP="00826112">
            <w:pPr>
              <w:rPr>
                <w:lang w:val="sk-SK"/>
              </w:rPr>
            </w:pPr>
            <w:r w:rsidRPr="007316F2">
              <w:rPr>
                <w:lang w:val="sk-SK"/>
              </w:rPr>
              <w:t>Iniciatíva na podporu zamestnanosti mladých ľudí</w:t>
            </w:r>
          </w:p>
        </w:tc>
      </w:tr>
      <w:tr w:rsidR="00826112" w:rsidRPr="006E2988" w14:paraId="3AB6CCB8" w14:textId="77777777" w:rsidTr="006F4B86">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7316F2" w:rsidRDefault="00826112" w:rsidP="00826112">
            <w:pPr>
              <w:rPr>
                <w:lang w:val="sk-SK"/>
              </w:rPr>
            </w:pPr>
            <w:proofErr w:type="spellStart"/>
            <w:r w:rsidRPr="007316F2">
              <w:t>Kohézny</w:t>
            </w:r>
            <w:proofErr w:type="spellEnd"/>
            <w:r w:rsidRPr="007316F2">
              <w:t xml:space="preserve"> fond</w:t>
            </w:r>
          </w:p>
        </w:tc>
      </w:tr>
      <w:tr w:rsidR="00A22F78" w:rsidRPr="006E2988" w14:paraId="3AA83CAA" w14:textId="77777777" w:rsidTr="006F4B86">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7316F2" w:rsidRDefault="00A22F78" w:rsidP="00826112">
            <w:pPr>
              <w:rPr>
                <w:lang w:val="sk-SK"/>
              </w:rPr>
            </w:pPr>
            <w:proofErr w:type="spellStart"/>
            <w:r w:rsidRPr="007316F2">
              <w:t>Kľúčový</w:t>
            </w:r>
            <w:proofErr w:type="spellEnd"/>
            <w:r w:rsidRPr="007316F2">
              <w:t xml:space="preserve"> </w:t>
            </w:r>
            <w:proofErr w:type="spellStart"/>
            <w:r w:rsidRPr="007316F2">
              <w:t>vykonávací</w:t>
            </w:r>
            <w:proofErr w:type="spellEnd"/>
            <w:r w:rsidRPr="007316F2">
              <w:t xml:space="preserve"> </w:t>
            </w:r>
            <w:proofErr w:type="spellStart"/>
            <w:r w:rsidRPr="007316F2">
              <w:t>krok</w:t>
            </w:r>
            <w:proofErr w:type="spellEnd"/>
          </w:p>
        </w:tc>
      </w:tr>
      <w:tr w:rsidR="006E2988" w:rsidRPr="006E2988" w14:paraId="412EB88D" w14:textId="77777777" w:rsidTr="006F4B86">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7316F2" w:rsidRDefault="006E2988" w:rsidP="00826112">
            <w:pPr>
              <w:rPr>
                <w:lang w:val="sk-SK"/>
              </w:rPr>
            </w:pPr>
            <w:proofErr w:type="spellStart"/>
            <w:r w:rsidRPr="007316F2">
              <w:t>Miestna</w:t>
            </w:r>
            <w:proofErr w:type="spellEnd"/>
            <w:r w:rsidRPr="007316F2">
              <w:t xml:space="preserve"> </w:t>
            </w:r>
            <w:proofErr w:type="spellStart"/>
            <w:r w:rsidRPr="007316F2">
              <w:t>akčná</w:t>
            </w:r>
            <w:proofErr w:type="spellEnd"/>
            <w:r w:rsidRPr="007316F2">
              <w:t xml:space="preserve"> </w:t>
            </w:r>
            <w:proofErr w:type="spellStart"/>
            <w:r w:rsidRPr="007316F2">
              <w:t>skupina</w:t>
            </w:r>
            <w:proofErr w:type="spellEnd"/>
          </w:p>
        </w:tc>
      </w:tr>
      <w:tr w:rsidR="00CF4FB5" w:rsidRPr="006E2988" w14:paraId="33B40AA3" w14:textId="77777777" w:rsidTr="006F4B86">
        <w:tc>
          <w:tcPr>
            <w:tcW w:w="1087" w:type="pct"/>
          </w:tcPr>
          <w:p w14:paraId="3C0B972E" w14:textId="0917D1A1" w:rsidR="007316F2" w:rsidRDefault="007316F2" w:rsidP="00826112">
            <w:pPr>
              <w:rPr>
                <w:ins w:id="1147" w:author="CKO" w:date="2021-04-20T11:31:00Z"/>
              </w:rPr>
            </w:pPr>
            <w:ins w:id="1148" w:author="CKO" w:date="2021-04-20T11:31:00Z">
              <w:r>
                <w:t>MU</w:t>
              </w:r>
            </w:ins>
          </w:p>
          <w:p w14:paraId="386ADD8D" w14:textId="66328B01"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3C46B825" w14:textId="505DE75C" w:rsidR="007316F2" w:rsidRPr="007316F2" w:rsidRDefault="007316F2" w:rsidP="00826112">
            <w:pPr>
              <w:rPr>
                <w:ins w:id="1149" w:author="CKO" w:date="2021-04-20T11:31:00Z"/>
                <w:lang w:val="sk-SK"/>
              </w:rPr>
            </w:pPr>
            <w:ins w:id="1150" w:author="CKO" w:date="2021-04-20T11:31:00Z">
              <w:r w:rsidRPr="007316F2">
                <w:rPr>
                  <w:lang w:val="sk-SK"/>
                </w:rPr>
                <w:t xml:space="preserve">Merateľný ukazovateľ </w:t>
              </w:r>
            </w:ins>
          </w:p>
          <w:p w14:paraId="6913B75F" w14:textId="13A1ABC1" w:rsidR="00CF4FB5" w:rsidRPr="007316F2" w:rsidRDefault="00CF4FB5" w:rsidP="00826112">
            <w:pPr>
              <w:rPr>
                <w:lang w:val="sk-SK"/>
              </w:rPr>
            </w:pPr>
            <w:proofErr w:type="spellStart"/>
            <w:r w:rsidRPr="007316F2">
              <w:t>Monitorovací</w:t>
            </w:r>
            <w:proofErr w:type="spellEnd"/>
            <w:r w:rsidRPr="007316F2">
              <w:t xml:space="preserve"> </w:t>
            </w:r>
            <w:proofErr w:type="spellStart"/>
            <w:r w:rsidRPr="007316F2">
              <w:t>výbor</w:t>
            </w:r>
            <w:proofErr w:type="spellEnd"/>
          </w:p>
          <w:p w14:paraId="346EB64B" w14:textId="77777777" w:rsidR="00CE3AE7" w:rsidRPr="007316F2" w:rsidRDefault="00CE3AE7" w:rsidP="00826112">
            <w:pPr>
              <w:rPr>
                <w:lang w:val="sk-SK"/>
              </w:rPr>
            </w:pPr>
            <w:r w:rsidRPr="007316F2">
              <w:rPr>
                <w:lang w:val="sk-SK"/>
              </w:rPr>
              <w:t xml:space="preserve">Ministerstvo financií Slovenskej republiky </w:t>
            </w:r>
          </w:p>
          <w:p w14:paraId="16541B9D" w14:textId="77777777" w:rsidR="00264F95" w:rsidRPr="007316F2" w:rsidRDefault="00264F95" w:rsidP="00826112">
            <w:pPr>
              <w:rPr>
                <w:lang w:val="sk-SK"/>
              </w:rPr>
            </w:pPr>
            <w:r w:rsidRPr="007316F2">
              <w:rPr>
                <w:lang w:val="sk-SK"/>
              </w:rPr>
              <w:t>Nenávratný finančný príspevok</w:t>
            </w:r>
          </w:p>
        </w:tc>
      </w:tr>
      <w:tr w:rsidR="00826112" w:rsidRPr="006E2988" w14:paraId="2C917634" w14:textId="77777777" w:rsidTr="006F4B86">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7316F2" w:rsidRDefault="00826112" w:rsidP="00826112">
            <w:pPr>
              <w:rPr>
                <w:lang w:val="sk-SK"/>
              </w:rPr>
            </w:pPr>
            <w:proofErr w:type="spellStart"/>
            <w:r w:rsidRPr="007316F2">
              <w:t>Nomenklatúra</w:t>
            </w:r>
            <w:proofErr w:type="spellEnd"/>
            <w:r w:rsidRPr="007316F2">
              <w:t xml:space="preserve"> </w:t>
            </w:r>
            <w:proofErr w:type="spellStart"/>
            <w:r w:rsidRPr="007316F2">
              <w:t>územných</w:t>
            </w:r>
            <w:proofErr w:type="spellEnd"/>
            <w:r w:rsidRPr="007316F2">
              <w:t xml:space="preserve"> </w:t>
            </w:r>
            <w:proofErr w:type="spellStart"/>
            <w:r w:rsidRPr="007316F2">
              <w:t>štatistických</w:t>
            </w:r>
            <w:proofErr w:type="spellEnd"/>
            <w:r w:rsidRPr="007316F2">
              <w:t xml:space="preserve"> </w:t>
            </w:r>
            <w:proofErr w:type="spellStart"/>
            <w:r w:rsidRPr="007316F2">
              <w:t>jednotiek</w:t>
            </w:r>
            <w:proofErr w:type="spellEnd"/>
          </w:p>
        </w:tc>
      </w:tr>
      <w:tr w:rsidR="00826112" w:rsidRPr="006E2988" w14:paraId="79AF123E" w14:textId="77777777" w:rsidTr="006F4B86">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7316F2" w:rsidRDefault="00826112" w:rsidP="00826112">
            <w:pPr>
              <w:rPr>
                <w:lang w:val="sk-SK"/>
              </w:rPr>
            </w:pPr>
            <w:r w:rsidRPr="007316F2">
              <w:t>Operačný program</w:t>
            </w:r>
          </w:p>
        </w:tc>
      </w:tr>
      <w:tr w:rsidR="004D02FB" w:rsidRPr="006E2988" w14:paraId="6AD4FFAD" w14:textId="77777777" w:rsidTr="006F4B86">
        <w:tc>
          <w:tcPr>
            <w:tcW w:w="1087" w:type="pct"/>
          </w:tcPr>
          <w:p w14:paraId="73457C3E" w14:textId="77777777" w:rsidR="004D02FB" w:rsidRDefault="004D02FB" w:rsidP="00826112">
            <w:pPr>
              <w:rPr>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r>
              <w:rPr>
                <w:lang w:val="sk-SK"/>
              </w:rPr>
              <w:t>PO</w:t>
            </w:r>
          </w:p>
        </w:tc>
        <w:tc>
          <w:tcPr>
            <w:tcW w:w="3913" w:type="pct"/>
          </w:tcPr>
          <w:p w14:paraId="03B00AA1" w14:textId="77777777" w:rsidR="004D02FB" w:rsidRPr="007316F2" w:rsidRDefault="004D02FB" w:rsidP="00826112">
            <w:pPr>
              <w:rPr>
                <w:lang w:val="sk-SK"/>
                <w:rPrChange w:id="1151" w:author="CKO" w:date="2021-04-20T11:31:00Z">
                  <w:rPr/>
                </w:rPrChange>
              </w:rPr>
            </w:pPr>
            <w:r w:rsidRPr="007316F2">
              <w:t xml:space="preserve">Program </w:t>
            </w:r>
            <w:r w:rsidR="00210FE8" w:rsidRPr="007316F2">
              <w:rPr>
                <w:lang w:val="sk-SK"/>
              </w:rPr>
              <w:t xml:space="preserve">cezhraničnej </w:t>
            </w:r>
            <w:proofErr w:type="spellStart"/>
            <w:r w:rsidRPr="007316F2">
              <w:t>spolupráce</w:t>
            </w:r>
            <w:proofErr w:type="spellEnd"/>
          </w:p>
          <w:p w14:paraId="79E89625" w14:textId="2DE47432" w:rsidR="00B153AA" w:rsidRPr="007316F2" w:rsidRDefault="00B153AA" w:rsidP="00826112">
            <w:pPr>
              <w:rPr>
                <w:lang w:val="sk-SK"/>
              </w:rPr>
            </w:pPr>
            <w:proofErr w:type="spellStart"/>
            <w:r w:rsidRPr="007316F2">
              <w:t>Prioritná</w:t>
            </w:r>
            <w:proofErr w:type="spellEnd"/>
            <w:r w:rsidRPr="007316F2">
              <w:t xml:space="preserve"> </w:t>
            </w:r>
            <w:proofErr w:type="spellStart"/>
            <w:r w:rsidRPr="007316F2">
              <w:t>os</w:t>
            </w:r>
            <w:proofErr w:type="spellEnd"/>
            <w:r w:rsidRPr="007316F2">
              <w:t xml:space="preserve"> </w:t>
            </w:r>
          </w:p>
        </w:tc>
      </w:tr>
      <w:tr w:rsidR="006E2988" w:rsidRPr="006E2988" w14:paraId="30C85C82" w14:textId="77777777" w:rsidTr="006F4B86">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7316F2" w:rsidRDefault="006E2988" w:rsidP="00826112">
            <w:pPr>
              <w:rPr>
                <w:lang w:val="sk-SK"/>
              </w:rPr>
            </w:pPr>
            <w:proofErr w:type="spellStart"/>
            <w:r w:rsidRPr="007316F2">
              <w:t>Regionálna</w:t>
            </w:r>
            <w:proofErr w:type="spellEnd"/>
            <w:r w:rsidRPr="007316F2">
              <w:t xml:space="preserve"> </w:t>
            </w:r>
            <w:proofErr w:type="spellStart"/>
            <w:r w:rsidRPr="007316F2">
              <w:t>integrovaná</w:t>
            </w:r>
            <w:proofErr w:type="spellEnd"/>
            <w:r w:rsidRPr="007316F2">
              <w:t xml:space="preserve"> </w:t>
            </w:r>
            <w:proofErr w:type="spellStart"/>
            <w:r w:rsidRPr="007316F2">
              <w:t>územná</w:t>
            </w:r>
            <w:proofErr w:type="spellEnd"/>
            <w:r w:rsidRPr="007316F2">
              <w:t xml:space="preserve"> </w:t>
            </w:r>
            <w:proofErr w:type="spellStart"/>
            <w:r w:rsidRPr="007316F2">
              <w:t>stratégia</w:t>
            </w:r>
            <w:proofErr w:type="spellEnd"/>
          </w:p>
        </w:tc>
      </w:tr>
      <w:tr w:rsidR="00925F52" w:rsidRPr="006E2988" w14:paraId="56D591FF" w14:textId="77777777" w:rsidTr="006F4B86">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7316F2" w:rsidRDefault="00925F52" w:rsidP="00826112">
            <w:pPr>
              <w:rPr>
                <w:lang w:val="sk-SK"/>
              </w:rPr>
            </w:pPr>
            <w:proofErr w:type="spellStart"/>
            <w:r w:rsidRPr="007316F2">
              <w:t>Riadiaci</w:t>
            </w:r>
            <w:proofErr w:type="spellEnd"/>
            <w:r w:rsidRPr="007316F2">
              <w:t xml:space="preserve"> </w:t>
            </w:r>
            <w:proofErr w:type="spellStart"/>
            <w:r w:rsidRPr="007316F2">
              <w:t>orgán</w:t>
            </w:r>
            <w:proofErr w:type="spellEnd"/>
          </w:p>
        </w:tc>
      </w:tr>
      <w:tr w:rsidR="00925F52" w:rsidRPr="006E2988" w14:paraId="134D3F89" w14:textId="77777777" w:rsidTr="006F4B86">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7316F2" w:rsidRDefault="00925F52" w:rsidP="00826112">
            <w:pPr>
              <w:rPr>
                <w:lang w:val="sk-SK"/>
              </w:rPr>
            </w:pPr>
            <w:proofErr w:type="spellStart"/>
            <w:r w:rsidRPr="007316F2">
              <w:t>Spoločný</w:t>
            </w:r>
            <w:proofErr w:type="spellEnd"/>
            <w:r w:rsidRPr="007316F2">
              <w:t xml:space="preserve"> </w:t>
            </w:r>
            <w:proofErr w:type="spellStart"/>
            <w:r w:rsidRPr="007316F2">
              <w:t>akčný</w:t>
            </w:r>
            <w:proofErr w:type="spellEnd"/>
            <w:r w:rsidRPr="007316F2">
              <w:t xml:space="preserve"> </w:t>
            </w:r>
            <w:proofErr w:type="spellStart"/>
            <w:r w:rsidRPr="007316F2">
              <w:t>plán</w:t>
            </w:r>
            <w:proofErr w:type="spellEnd"/>
          </w:p>
        </w:tc>
      </w:tr>
      <w:tr w:rsidR="00826112" w:rsidRPr="006E2988" w14:paraId="25CB6D97" w14:textId="77777777" w:rsidTr="006F4B86">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7316F2" w:rsidRDefault="00826112" w:rsidP="00826112">
            <w:pPr>
              <w:rPr>
                <w:lang w:val="sk-SK"/>
              </w:rPr>
            </w:pPr>
            <w:r w:rsidRPr="007316F2">
              <w:rPr>
                <w:lang w:val="sk-SK"/>
              </w:rPr>
              <w:t>Systém Európskej únie pre riadenie fondov v programovom období 2014 - 2020</w:t>
            </w:r>
          </w:p>
        </w:tc>
      </w:tr>
      <w:tr w:rsidR="00121DBD" w:rsidRPr="006E2988" w14:paraId="0D9367D6" w14:textId="77777777" w:rsidTr="006F4B86">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7316F2" w:rsidRDefault="00121DBD" w:rsidP="00826112">
            <w:pPr>
              <w:rPr>
                <w:lang w:val="sk-SK"/>
              </w:rPr>
            </w:pPr>
            <w:proofErr w:type="spellStart"/>
            <w:r w:rsidRPr="007316F2">
              <w:t>Sprostredkovateľský</w:t>
            </w:r>
            <w:proofErr w:type="spellEnd"/>
            <w:r w:rsidRPr="007316F2">
              <w:t xml:space="preserve"> </w:t>
            </w:r>
            <w:proofErr w:type="spellStart"/>
            <w:r w:rsidRPr="007316F2">
              <w:t>orgán</w:t>
            </w:r>
            <w:proofErr w:type="spellEnd"/>
          </w:p>
        </w:tc>
      </w:tr>
      <w:tr w:rsidR="009D1566" w:rsidRPr="006E2988" w14:paraId="06C34ED1" w14:textId="77777777" w:rsidTr="006F4B86">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7316F2" w:rsidRDefault="009D1566" w:rsidP="00826112">
            <w:pPr>
              <w:rPr>
                <w:lang w:val="sk-SK"/>
              </w:rPr>
            </w:pPr>
            <w:proofErr w:type="spellStart"/>
            <w:r w:rsidRPr="007316F2">
              <w:t>Spoločná</w:t>
            </w:r>
            <w:proofErr w:type="spellEnd"/>
            <w:r w:rsidRPr="007316F2">
              <w:t xml:space="preserve"> </w:t>
            </w:r>
            <w:proofErr w:type="spellStart"/>
            <w:r w:rsidRPr="007316F2">
              <w:t>rybárska</w:t>
            </w:r>
            <w:proofErr w:type="spellEnd"/>
            <w:r w:rsidRPr="007316F2">
              <w:t xml:space="preserve"> </w:t>
            </w:r>
            <w:proofErr w:type="spellStart"/>
            <w:r w:rsidRPr="007316F2">
              <w:t>politika</w:t>
            </w:r>
            <w:proofErr w:type="spellEnd"/>
          </w:p>
        </w:tc>
      </w:tr>
      <w:tr w:rsidR="00826112" w:rsidRPr="006E2988" w14:paraId="1BDE6E6D" w14:textId="77777777" w:rsidTr="006F4B86">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7316F2" w:rsidRDefault="00826112" w:rsidP="00826112">
            <w:pPr>
              <w:rPr>
                <w:lang w:val="sk-SK"/>
              </w:rPr>
            </w:pPr>
            <w:proofErr w:type="spellStart"/>
            <w:r w:rsidRPr="007316F2">
              <w:t>Technická</w:t>
            </w:r>
            <w:proofErr w:type="spellEnd"/>
            <w:r w:rsidRPr="007316F2">
              <w:t xml:space="preserve"> </w:t>
            </w:r>
            <w:proofErr w:type="spellStart"/>
            <w:r w:rsidRPr="007316F2">
              <w:t>pomoc</w:t>
            </w:r>
            <w:proofErr w:type="spellEnd"/>
          </w:p>
        </w:tc>
      </w:tr>
      <w:tr w:rsidR="00263CD9" w:rsidRPr="006E2988" w14:paraId="09117231" w14:textId="77777777" w:rsidTr="006F4B86">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7316F2" w:rsidRDefault="00263CD9" w:rsidP="00826112">
            <w:pPr>
              <w:rPr>
                <w:lang w:val="sk-SK"/>
              </w:rPr>
            </w:pPr>
            <w:proofErr w:type="spellStart"/>
            <w:r w:rsidRPr="007316F2">
              <w:t>Udržateľný</w:t>
            </w:r>
            <w:proofErr w:type="spellEnd"/>
            <w:r w:rsidRPr="007316F2">
              <w:t xml:space="preserve"> </w:t>
            </w:r>
            <w:proofErr w:type="spellStart"/>
            <w:r w:rsidRPr="007316F2">
              <w:t>mestský</w:t>
            </w:r>
            <w:proofErr w:type="spellEnd"/>
            <w:r w:rsidRPr="007316F2">
              <w:t xml:space="preserve"> </w:t>
            </w:r>
            <w:proofErr w:type="spellStart"/>
            <w:r w:rsidRPr="007316F2">
              <w:t>rozvoj</w:t>
            </w:r>
            <w:proofErr w:type="spellEnd"/>
          </w:p>
        </w:tc>
      </w:tr>
      <w:tr w:rsidR="00302043" w:rsidRPr="006E2988" w14:paraId="0A5840BF" w14:textId="77777777" w:rsidTr="006F4B86">
        <w:tc>
          <w:tcPr>
            <w:tcW w:w="1087" w:type="pct"/>
          </w:tcPr>
          <w:p w14:paraId="7D567FC3" w14:textId="77777777" w:rsidR="00302043" w:rsidRPr="00C51F1A" w:rsidRDefault="00302043" w:rsidP="00826112">
            <w:pPr>
              <w:rPr>
                <w:lang w:val="sk-SK"/>
              </w:rPr>
            </w:pPr>
            <w:r w:rsidRPr="00C51F1A">
              <w:lastRenderedPageBreak/>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7316F2" w:rsidRDefault="00302043" w:rsidP="00826112">
            <w:pPr>
              <w:rPr>
                <w:lang w:val="sk-SK"/>
              </w:rPr>
            </w:pPr>
            <w:proofErr w:type="spellStart"/>
            <w:r w:rsidRPr="007316F2">
              <w:t>Udržateľný</w:t>
            </w:r>
            <w:proofErr w:type="spellEnd"/>
            <w:r w:rsidRPr="007316F2">
              <w:t xml:space="preserve"> </w:t>
            </w:r>
            <w:proofErr w:type="spellStart"/>
            <w:r w:rsidRPr="007316F2">
              <w:t>rozvoj</w:t>
            </w:r>
            <w:proofErr w:type="spellEnd"/>
          </w:p>
          <w:p w14:paraId="2DFF19FA" w14:textId="77777777" w:rsidR="006601AC" w:rsidRPr="007316F2" w:rsidRDefault="006601AC" w:rsidP="00826112">
            <w:pPr>
              <w:rPr>
                <w:lang w:val="sk-SK"/>
              </w:rPr>
            </w:pPr>
            <w:r w:rsidRPr="007316F2">
              <w:rPr>
                <w:lang w:val="sk-SK"/>
              </w:rPr>
              <w:t>Výročná správa o vykonávaní program</w:t>
            </w:r>
            <w:r w:rsidR="00C51F1A" w:rsidRPr="007316F2">
              <w:rPr>
                <w:lang w:val="sk-SK"/>
              </w:rPr>
              <w:t>u</w:t>
            </w:r>
            <w:r w:rsidRPr="007316F2">
              <w:rPr>
                <w:lang w:val="sk-SK"/>
              </w:rPr>
              <w:t xml:space="preserve"> </w:t>
            </w:r>
          </w:p>
          <w:p w14:paraId="2E944CEF" w14:textId="77777777" w:rsidR="006601AC" w:rsidRPr="007316F2" w:rsidRDefault="006601AC" w:rsidP="00826112">
            <w:pPr>
              <w:rPr>
                <w:lang w:val="sk-SK"/>
              </w:rPr>
            </w:pPr>
            <w:proofErr w:type="spellStart"/>
            <w:r w:rsidRPr="007316F2">
              <w:t>Záverečná</w:t>
            </w:r>
            <w:proofErr w:type="spellEnd"/>
            <w:r w:rsidRPr="007316F2">
              <w:t xml:space="preserve"> správa </w:t>
            </w:r>
          </w:p>
        </w:tc>
      </w:tr>
      <w:tr w:rsidR="00302043" w:rsidRPr="006E2988" w14:paraId="32ACAD0E" w14:textId="77777777" w:rsidTr="006F4B86">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1152" w:name="_Toc428368010"/>
      <w:bookmarkStart w:id="1153" w:name="_Toc528311131"/>
      <w:bookmarkStart w:id="1154" w:name="_Toc5610095"/>
      <w:bookmarkStart w:id="1155" w:name="_Toc36126891"/>
      <w:bookmarkStart w:id="1156" w:name="_Toc69394595"/>
      <w:bookmarkStart w:id="1157" w:name="_Toc54694558"/>
      <w:r>
        <w:lastRenderedPageBreak/>
        <w:t>Príloha I</w:t>
      </w:r>
      <w:bookmarkEnd w:id="1152"/>
      <w:r w:rsidR="00DB1314">
        <w:t> Vzor z</w:t>
      </w:r>
      <w:r w:rsidR="00F33840">
        <w:t>hrnuti</w:t>
      </w:r>
      <w:r w:rsidR="00DB1314">
        <w:t>a</w:t>
      </w:r>
      <w:r w:rsidR="00F33840">
        <w:t xml:space="preserve"> pre občanov</w:t>
      </w:r>
      <w:bookmarkEnd w:id="1153"/>
      <w:bookmarkEnd w:id="1154"/>
      <w:bookmarkEnd w:id="1155"/>
      <w:bookmarkEnd w:id="1156"/>
      <w:bookmarkEnd w:id="1157"/>
    </w:p>
    <w:p w14:paraId="1AD467E4" w14:textId="3E72DF9A" w:rsidR="00F821E9" w:rsidRDefault="00DB1314" w:rsidP="00A17070">
      <w:r>
        <w:rPr>
          <w:noProof/>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26">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F8F1AF" w14:textId="2AD9C37B" w:rsidR="00A17070" w:rsidRDefault="00A17070" w:rsidP="006F4B86">
      <w:pPr>
        <w:rPr>
          <w:ins w:id="1158" w:author="CKO" w:date="2021-04-20T11:31:00Z"/>
        </w:rPr>
      </w:pPr>
    </w:p>
    <w:p w14:paraId="19AE3593" w14:textId="2AD9C37B" w:rsidR="00D76A2F" w:rsidRDefault="00D76A2F" w:rsidP="00D76A2F">
      <w:pPr>
        <w:pStyle w:val="MPCKO3"/>
        <w:rPr>
          <w:ins w:id="1159" w:author="CKO" w:date="2021-04-20T11:31:00Z"/>
        </w:rPr>
      </w:pPr>
      <w:bookmarkStart w:id="1160" w:name="_Toc69394596"/>
      <w:bookmarkStart w:id="1161" w:name="_Toc5877681"/>
      <w:ins w:id="1162" w:author="CKO" w:date="2021-04-20T11:31:00Z">
        <w:r w:rsidRPr="00EC1DC3">
          <w:lastRenderedPageBreak/>
          <w:t>Príloha II - Kontrolný list</w:t>
        </w:r>
        <w:r>
          <w:t xml:space="preserve"> RO</w:t>
        </w:r>
        <w:r w:rsidRPr="00EC1DC3">
          <w:t xml:space="preserve"> k vykazovaniu </w:t>
        </w:r>
        <w:r>
          <w:t xml:space="preserve">merateľných </w:t>
        </w:r>
        <w:r w:rsidRPr="00EC1DC3">
          <w:t xml:space="preserve">ukazovateľov vo </w:t>
        </w:r>
        <w:r>
          <w:t>VS/ZS</w:t>
        </w:r>
        <w:bookmarkEnd w:id="1160"/>
        <w:r w:rsidRPr="00EC1DC3">
          <w:t xml:space="preserve"> </w:t>
        </w:r>
        <w:bookmarkEnd w:id="1161"/>
      </w:ins>
    </w:p>
    <w:p w14:paraId="4B49F92E" w14:textId="77777777" w:rsidR="00D76A2F" w:rsidRPr="00EC1DC3" w:rsidRDefault="00D76A2F" w:rsidP="00D76A2F">
      <w:pPr>
        <w:rPr>
          <w:ins w:id="1163" w:author="CKO" w:date="2021-04-20T11:31:00Z"/>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B72D2F" w14:paraId="57D1180F" w14:textId="77777777" w:rsidTr="00754633">
        <w:trPr>
          <w:trHeight w:val="315"/>
          <w:ins w:id="1164" w:author="CKO" w:date="2021-04-20T11:31:00Z"/>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7C828E" w14:textId="77777777" w:rsidR="00B72D2F" w:rsidRPr="00D76A2F" w:rsidRDefault="00B72D2F" w:rsidP="00754633">
            <w:pPr>
              <w:spacing w:line="256" w:lineRule="auto"/>
              <w:jc w:val="center"/>
              <w:rPr>
                <w:ins w:id="1165" w:author="CKO" w:date="2021-04-20T11:31:00Z"/>
                <w:b/>
                <w:bCs/>
                <w:lang w:eastAsia="en-US"/>
              </w:rPr>
            </w:pPr>
            <w:ins w:id="1166" w:author="CKO" w:date="2021-04-20T11:31:00Z">
              <w:r w:rsidRPr="00D76A2F">
                <w:rPr>
                  <w:b/>
                  <w:bCs/>
                  <w:sz w:val="22"/>
                  <w:szCs w:val="22"/>
                  <w:lang w:eastAsia="en-US"/>
                </w:rPr>
                <w:t>P. č.</w:t>
              </w:r>
            </w:ins>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1A93941" w14:textId="77777777" w:rsidR="00B72D2F" w:rsidRPr="00D76A2F" w:rsidRDefault="00B72D2F" w:rsidP="00754633">
            <w:pPr>
              <w:spacing w:line="256" w:lineRule="auto"/>
              <w:jc w:val="center"/>
              <w:rPr>
                <w:ins w:id="1167" w:author="CKO" w:date="2021-04-20T11:31:00Z"/>
                <w:b/>
                <w:bCs/>
                <w:lang w:eastAsia="en-US"/>
              </w:rPr>
            </w:pPr>
            <w:ins w:id="1168" w:author="CKO" w:date="2021-04-20T11:31:00Z">
              <w:r w:rsidRPr="00D76A2F">
                <w:rPr>
                  <w:b/>
                  <w:bCs/>
                  <w:sz w:val="22"/>
                  <w:szCs w:val="22"/>
                  <w:lang w:eastAsia="en-US"/>
                </w:rPr>
                <w:t>Kontrolné otázky</w:t>
              </w:r>
              <w:r>
                <w:rPr>
                  <w:rStyle w:val="Odkaznapoznmkupodiarou"/>
                  <w:b/>
                  <w:bCs/>
                  <w:sz w:val="22"/>
                  <w:szCs w:val="22"/>
                  <w:lang w:eastAsia="en-US"/>
                </w:rPr>
                <w:footnoteReference w:id="43"/>
              </w:r>
            </w:ins>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406713F" w14:textId="77777777" w:rsidR="00B72D2F" w:rsidRPr="00D76A2F" w:rsidRDefault="00B72D2F" w:rsidP="00754633">
            <w:pPr>
              <w:spacing w:line="256" w:lineRule="auto"/>
              <w:jc w:val="center"/>
              <w:rPr>
                <w:ins w:id="1171" w:author="CKO" w:date="2021-04-20T11:31:00Z"/>
                <w:b/>
                <w:bCs/>
                <w:lang w:eastAsia="en-US"/>
              </w:rPr>
            </w:pPr>
            <w:ins w:id="1172" w:author="CKO" w:date="2021-04-20T11:31:00Z">
              <w:r w:rsidRPr="00D76A2F">
                <w:rPr>
                  <w:b/>
                  <w:bCs/>
                  <w:sz w:val="22"/>
                  <w:szCs w:val="22"/>
                  <w:lang w:eastAsia="en-US"/>
                </w:rPr>
                <w:t>áno</w:t>
              </w:r>
            </w:ins>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333078" w14:textId="77777777" w:rsidR="00B72D2F" w:rsidRPr="00D76A2F" w:rsidRDefault="00B72D2F" w:rsidP="00754633">
            <w:pPr>
              <w:spacing w:line="256" w:lineRule="auto"/>
              <w:jc w:val="center"/>
              <w:rPr>
                <w:ins w:id="1173" w:author="CKO" w:date="2021-04-20T11:31:00Z"/>
                <w:b/>
                <w:bCs/>
                <w:lang w:eastAsia="en-US"/>
              </w:rPr>
            </w:pPr>
            <w:ins w:id="1174" w:author="CKO" w:date="2021-04-20T11:31:00Z">
              <w:r w:rsidRPr="00D76A2F">
                <w:rPr>
                  <w:b/>
                  <w:bCs/>
                  <w:sz w:val="22"/>
                  <w:szCs w:val="22"/>
                  <w:lang w:eastAsia="en-US"/>
                </w:rPr>
                <w:t>nie</w:t>
              </w:r>
            </w:ins>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4D71002" w14:textId="77777777" w:rsidR="00B72D2F" w:rsidRPr="00D76A2F" w:rsidRDefault="00B72D2F" w:rsidP="00754633">
            <w:pPr>
              <w:spacing w:line="256" w:lineRule="auto"/>
              <w:jc w:val="center"/>
              <w:rPr>
                <w:ins w:id="1175" w:author="CKO" w:date="2021-04-20T11:31:00Z"/>
                <w:b/>
                <w:bCs/>
                <w:sz w:val="22"/>
                <w:szCs w:val="22"/>
                <w:lang w:eastAsia="en-US"/>
              </w:rPr>
            </w:pPr>
            <w:ins w:id="1176" w:author="CKO" w:date="2021-04-20T11:31:00Z">
              <w:r w:rsidRPr="00D76A2F">
                <w:rPr>
                  <w:b/>
                  <w:bCs/>
                  <w:sz w:val="22"/>
                  <w:szCs w:val="22"/>
                  <w:lang w:eastAsia="en-US"/>
                </w:rPr>
                <w:t>netýka sa</w:t>
              </w:r>
            </w:ins>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98E0134" w14:textId="77777777" w:rsidR="00B72D2F" w:rsidRPr="00D76A2F" w:rsidRDefault="00B72D2F" w:rsidP="00754633">
            <w:pPr>
              <w:spacing w:line="256" w:lineRule="auto"/>
              <w:jc w:val="center"/>
              <w:rPr>
                <w:ins w:id="1177" w:author="CKO" w:date="2021-04-20T11:31:00Z"/>
                <w:b/>
                <w:bCs/>
                <w:lang w:eastAsia="en-US"/>
              </w:rPr>
            </w:pPr>
            <w:ins w:id="1178" w:author="CKO" w:date="2021-04-20T11:31:00Z">
              <w:r w:rsidRPr="00D76A2F">
                <w:rPr>
                  <w:b/>
                  <w:bCs/>
                  <w:sz w:val="22"/>
                  <w:szCs w:val="22"/>
                  <w:lang w:eastAsia="en-US"/>
                </w:rPr>
                <w:t>Poznámka</w:t>
              </w:r>
            </w:ins>
          </w:p>
        </w:tc>
      </w:tr>
      <w:tr w:rsidR="00B72D2F" w14:paraId="397211FC" w14:textId="77777777" w:rsidTr="00754633">
        <w:trPr>
          <w:trHeight w:val="288"/>
          <w:ins w:id="1179" w:author="CKO" w:date="2021-04-20T11:31:00Z"/>
        </w:trPr>
        <w:tc>
          <w:tcPr>
            <w:tcW w:w="582" w:type="dxa"/>
            <w:tcBorders>
              <w:top w:val="single" w:sz="4" w:space="0" w:color="auto"/>
              <w:left w:val="single" w:sz="4" w:space="0" w:color="auto"/>
              <w:bottom w:val="single" w:sz="4" w:space="0" w:color="auto"/>
              <w:right w:val="single" w:sz="4" w:space="0" w:color="auto"/>
            </w:tcBorders>
            <w:noWrap/>
            <w:vAlign w:val="center"/>
          </w:tcPr>
          <w:p w14:paraId="0B94CE25" w14:textId="0240DD74" w:rsidR="00B72D2F" w:rsidRPr="00945E42" w:rsidRDefault="00B72D2F" w:rsidP="00754633">
            <w:pPr>
              <w:spacing w:line="256" w:lineRule="auto"/>
              <w:jc w:val="center"/>
              <w:rPr>
                <w:ins w:id="1180" w:author="CKO" w:date="2021-04-20T11:31:00Z"/>
                <w:color w:val="000000"/>
                <w:sz w:val="22"/>
                <w:szCs w:val="22"/>
                <w:lang w:eastAsia="en-US"/>
              </w:rPr>
            </w:pPr>
            <w:ins w:id="1181" w:author="CKO" w:date="2021-04-20T11:31:00Z">
              <w:r>
                <w:rPr>
                  <w:color w:val="000000"/>
                  <w:sz w:val="22"/>
                  <w:szCs w:val="22"/>
                  <w:lang w:eastAsia="en-US"/>
                </w:rPr>
                <w:t>1</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6B51AFC" w14:textId="1D726E59" w:rsidR="00B72D2F" w:rsidRDefault="00B72D2F" w:rsidP="007C083D">
            <w:pPr>
              <w:spacing w:line="256" w:lineRule="auto"/>
              <w:jc w:val="both"/>
              <w:rPr>
                <w:ins w:id="1182" w:author="CKO" w:date="2021-04-20T11:31:00Z"/>
                <w:color w:val="000000"/>
                <w:sz w:val="22"/>
                <w:szCs w:val="22"/>
                <w:lang w:eastAsia="en-US"/>
              </w:rPr>
            </w:pPr>
            <w:ins w:id="1183" w:author="CKO" w:date="2021-04-20T11:31:00Z">
              <w:r>
                <w:rPr>
                  <w:sz w:val="22"/>
                  <w:szCs w:val="22"/>
                  <w:lang w:eastAsia="en-US"/>
                </w:rPr>
                <w:t>Sú vykazované MU vo VS/ZS zhodné s MU v aktuálne platnej a účinnej verzii OP v SFC2014</w:t>
              </w:r>
              <w:r w:rsidR="007C083D">
                <w:rPr>
                  <w:sz w:val="22"/>
                  <w:szCs w:val="22"/>
                  <w:lang w:eastAsia="en-US"/>
                </w:rPr>
                <w:t xml:space="preserve"> </w:t>
              </w:r>
              <w:r>
                <w:rPr>
                  <w:sz w:val="22"/>
                  <w:szCs w:val="22"/>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tcPr>
          <w:p w14:paraId="4CD92291" w14:textId="77777777" w:rsidR="00B72D2F" w:rsidRDefault="00B72D2F" w:rsidP="00754633">
            <w:pPr>
              <w:spacing w:line="256" w:lineRule="auto"/>
              <w:rPr>
                <w:ins w:id="1184" w:author="CKO" w:date="2021-04-20T11:31:00Z"/>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10FF988" w14:textId="77777777" w:rsidR="00B72D2F" w:rsidRDefault="00B72D2F" w:rsidP="00754633">
            <w:pPr>
              <w:spacing w:line="256" w:lineRule="auto"/>
              <w:jc w:val="center"/>
              <w:rPr>
                <w:ins w:id="1185" w:author="CKO" w:date="2021-04-20T11:31:00Z"/>
                <w:b/>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CE49C9E" w14:textId="77777777" w:rsidR="00B72D2F" w:rsidRDefault="00B72D2F" w:rsidP="00754633">
            <w:pPr>
              <w:spacing w:line="256" w:lineRule="auto"/>
              <w:ind w:right="-73"/>
              <w:jc w:val="center"/>
              <w:rPr>
                <w:ins w:id="1186" w:author="CKO" w:date="2021-04-20T11:31:00Z"/>
                <w:b/>
                <w:bCs/>
                <w:color w:val="000000"/>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9591472" w14:textId="76C88CF2" w:rsidR="00B72D2F" w:rsidRDefault="0038543C" w:rsidP="00572375">
            <w:pPr>
              <w:spacing w:line="256" w:lineRule="auto"/>
              <w:jc w:val="center"/>
              <w:rPr>
                <w:ins w:id="1187" w:author="CKO" w:date="2021-04-20T11:31:00Z"/>
                <w:b/>
                <w:bCs/>
                <w:color w:val="000000"/>
                <w:lang w:eastAsia="en-US"/>
              </w:rPr>
            </w:pPr>
            <w:ins w:id="1188" w:author="CKO" w:date="2021-04-20T11:31:00Z">
              <w:r>
                <w:rPr>
                  <w:sz w:val="22"/>
                  <w:szCs w:val="22"/>
                  <w:lang w:eastAsia="en-US"/>
                </w:rPr>
                <w:t xml:space="preserve">RO uvedie číslo verzie OP. </w:t>
              </w:r>
              <w:r w:rsidR="00A95B0B">
                <w:rPr>
                  <w:sz w:val="22"/>
                  <w:szCs w:val="22"/>
                  <w:lang w:eastAsia="en-US"/>
                </w:rPr>
                <w:t xml:space="preserve">V prípade odpovede „nie“, RO uvedie </w:t>
              </w:r>
              <w:r>
                <w:rPr>
                  <w:sz w:val="22"/>
                  <w:szCs w:val="22"/>
                  <w:lang w:eastAsia="en-US"/>
                </w:rPr>
                <w:t xml:space="preserve">aj </w:t>
              </w:r>
              <w:r w:rsidR="00A95B0B">
                <w:rPr>
                  <w:sz w:val="22"/>
                  <w:szCs w:val="22"/>
                  <w:lang w:eastAsia="en-US"/>
                </w:rPr>
                <w:t>dôvod</w:t>
              </w:r>
            </w:ins>
          </w:p>
        </w:tc>
      </w:tr>
      <w:tr w:rsidR="00B72D2F" w14:paraId="3D13A4A7" w14:textId="77777777" w:rsidTr="00754633">
        <w:trPr>
          <w:trHeight w:val="289"/>
          <w:ins w:id="1189"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52323917" w14:textId="678345C2" w:rsidR="00B72D2F" w:rsidRDefault="001A2DD2" w:rsidP="00754633">
            <w:pPr>
              <w:jc w:val="center"/>
              <w:rPr>
                <w:ins w:id="1190" w:author="CKO" w:date="2021-04-20T11:31:00Z"/>
                <w:color w:val="000000"/>
                <w:sz w:val="22"/>
                <w:szCs w:val="22"/>
                <w:lang w:eastAsia="en-US"/>
              </w:rPr>
            </w:pPr>
            <w:ins w:id="1191" w:author="CKO" w:date="2021-04-20T11:31:00Z">
              <w:r>
                <w:rPr>
                  <w:color w:val="000000"/>
                  <w:sz w:val="22"/>
                  <w:szCs w:val="22"/>
                  <w:lang w:eastAsia="en-US"/>
                </w:rPr>
                <w:t>2</w:t>
              </w:r>
              <w:r w:rsidR="00B72D2F">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BC507C9" w14:textId="77777777" w:rsidR="00B72D2F" w:rsidRDefault="00B72D2F" w:rsidP="00754633">
            <w:pPr>
              <w:spacing w:line="256" w:lineRule="auto"/>
              <w:jc w:val="both"/>
              <w:rPr>
                <w:ins w:id="1192" w:author="CKO" w:date="2021-04-20T11:31:00Z"/>
                <w:sz w:val="22"/>
                <w:lang w:eastAsia="en-US"/>
              </w:rPr>
            </w:pPr>
            <w:ins w:id="1193" w:author="CKO" w:date="2021-04-20T11:31:00Z">
              <w:r>
                <w:rPr>
                  <w:sz w:val="22"/>
                  <w:szCs w:val="22"/>
                  <w:lang w:eastAsia="en-US"/>
                </w:rPr>
                <w:t>Sú pri príprave VS/ZS zohľadnené všetky aktuálne platné a účinné ustanovenia MP CKO č. 23?</w:t>
              </w:r>
            </w:ins>
          </w:p>
        </w:tc>
        <w:tc>
          <w:tcPr>
            <w:tcW w:w="567" w:type="dxa"/>
            <w:tcBorders>
              <w:top w:val="single" w:sz="4" w:space="0" w:color="auto"/>
              <w:left w:val="single" w:sz="4" w:space="0" w:color="auto"/>
              <w:bottom w:val="single" w:sz="4" w:space="0" w:color="auto"/>
              <w:right w:val="single" w:sz="4" w:space="0" w:color="auto"/>
            </w:tcBorders>
            <w:vAlign w:val="center"/>
          </w:tcPr>
          <w:p w14:paraId="00C8A176" w14:textId="77777777" w:rsidR="00B72D2F" w:rsidRDefault="00B72D2F" w:rsidP="00754633">
            <w:pPr>
              <w:spacing w:line="256" w:lineRule="auto"/>
              <w:jc w:val="center"/>
              <w:rPr>
                <w:ins w:id="1194"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E6CDA9" w14:textId="77777777" w:rsidR="00B72D2F" w:rsidRDefault="00B72D2F" w:rsidP="00754633">
            <w:pPr>
              <w:spacing w:line="256" w:lineRule="auto"/>
              <w:jc w:val="center"/>
              <w:rPr>
                <w:ins w:id="1195"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06CA329" w14:textId="77777777" w:rsidR="00B72D2F" w:rsidRDefault="00B72D2F" w:rsidP="00754633">
            <w:pPr>
              <w:spacing w:line="256" w:lineRule="auto"/>
              <w:jc w:val="center"/>
              <w:rPr>
                <w:ins w:id="1196"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2BC4E45" w14:textId="77777777" w:rsidR="00B72D2F" w:rsidRPr="00A6694E" w:rsidRDefault="00B72D2F" w:rsidP="00572375">
            <w:pPr>
              <w:spacing w:line="256" w:lineRule="auto"/>
              <w:jc w:val="center"/>
              <w:rPr>
                <w:ins w:id="1197" w:author="CKO" w:date="2021-04-20T11:31:00Z"/>
                <w:sz w:val="22"/>
                <w:szCs w:val="22"/>
                <w:lang w:eastAsia="en-US"/>
              </w:rPr>
            </w:pPr>
          </w:p>
        </w:tc>
      </w:tr>
      <w:tr w:rsidR="00B72D2F" w14:paraId="667B00E8" w14:textId="77777777" w:rsidTr="00754633">
        <w:trPr>
          <w:trHeight w:val="289"/>
          <w:ins w:id="1198"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35A0709D" w14:textId="7B4EC903" w:rsidR="00B72D2F" w:rsidRDefault="001A2DD2" w:rsidP="00754633">
            <w:pPr>
              <w:jc w:val="center"/>
              <w:rPr>
                <w:ins w:id="1199" w:author="CKO" w:date="2021-04-20T11:31:00Z"/>
                <w:color w:val="000000"/>
                <w:sz w:val="22"/>
                <w:szCs w:val="22"/>
                <w:lang w:eastAsia="en-US"/>
              </w:rPr>
            </w:pPr>
            <w:ins w:id="1200" w:author="CKO" w:date="2021-04-20T11:31:00Z">
              <w:r>
                <w:rPr>
                  <w:color w:val="000000"/>
                  <w:sz w:val="22"/>
                  <w:szCs w:val="22"/>
                  <w:lang w:eastAsia="en-US"/>
                </w:rPr>
                <w:t>3</w:t>
              </w:r>
              <w:r w:rsidR="0038543C">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70CF79F" w14:textId="0D7C4C90" w:rsidR="00B72D2F" w:rsidRPr="00BD6396" w:rsidRDefault="00B72D2F" w:rsidP="00A95B0B">
            <w:pPr>
              <w:spacing w:line="256" w:lineRule="auto"/>
              <w:jc w:val="both"/>
              <w:rPr>
                <w:ins w:id="1201" w:author="CKO" w:date="2021-04-20T11:31:00Z"/>
                <w:sz w:val="22"/>
                <w:lang w:eastAsia="en-US"/>
              </w:rPr>
            </w:pPr>
            <w:ins w:id="1202" w:author="CKO" w:date="2021-04-20T11:31:00Z">
              <w:r>
                <w:rPr>
                  <w:sz w:val="22"/>
                  <w:lang w:eastAsia="en-US"/>
                </w:rPr>
                <w:t xml:space="preserve">Sú všetky </w:t>
              </w:r>
              <w:r w:rsidR="00A95B0B">
                <w:rPr>
                  <w:sz w:val="22"/>
                  <w:lang w:eastAsia="en-US"/>
                </w:rPr>
                <w:t>relevantné</w:t>
              </w:r>
              <w:r w:rsidR="0060679E">
                <w:rPr>
                  <w:rStyle w:val="Odkaznapoznmkupodiarou"/>
                  <w:sz w:val="22"/>
                  <w:lang w:eastAsia="en-US"/>
                </w:rPr>
                <w:footnoteReference w:id="44"/>
              </w:r>
              <w:r w:rsidR="00A95B0B">
                <w:rPr>
                  <w:sz w:val="22"/>
                  <w:lang w:eastAsia="en-US"/>
                </w:rPr>
                <w:t xml:space="preserve"> </w:t>
              </w:r>
              <w:r>
                <w:rPr>
                  <w:sz w:val="22"/>
                  <w:lang w:eastAsia="en-US"/>
                </w:rPr>
                <w:t xml:space="preserve">monitorovacie správy  na úrovni projektov s údajmi k 31.12. roku n v ITMS2014+ zo strany RO schválené? </w:t>
              </w:r>
            </w:ins>
          </w:p>
        </w:tc>
        <w:tc>
          <w:tcPr>
            <w:tcW w:w="567" w:type="dxa"/>
            <w:tcBorders>
              <w:top w:val="single" w:sz="4" w:space="0" w:color="auto"/>
              <w:left w:val="single" w:sz="4" w:space="0" w:color="auto"/>
              <w:bottom w:val="single" w:sz="4" w:space="0" w:color="auto"/>
              <w:right w:val="single" w:sz="4" w:space="0" w:color="auto"/>
            </w:tcBorders>
            <w:vAlign w:val="center"/>
          </w:tcPr>
          <w:p w14:paraId="77847EA0" w14:textId="77777777" w:rsidR="00B72D2F" w:rsidRDefault="00B72D2F" w:rsidP="00754633">
            <w:pPr>
              <w:spacing w:line="256" w:lineRule="auto"/>
              <w:jc w:val="center"/>
              <w:rPr>
                <w:ins w:id="1205"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0FAC799" w14:textId="77777777" w:rsidR="00B72D2F" w:rsidRDefault="00B72D2F" w:rsidP="00754633">
            <w:pPr>
              <w:spacing w:line="256" w:lineRule="auto"/>
              <w:jc w:val="center"/>
              <w:rPr>
                <w:ins w:id="1206"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FC7FBA5" w14:textId="77777777" w:rsidR="00B72D2F" w:rsidRDefault="00B72D2F" w:rsidP="00754633">
            <w:pPr>
              <w:spacing w:line="256" w:lineRule="auto"/>
              <w:jc w:val="center"/>
              <w:rPr>
                <w:ins w:id="1207"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60DB238" w14:textId="4F62C80F" w:rsidR="00B72D2F" w:rsidRPr="00A6694E" w:rsidRDefault="00B72D2F" w:rsidP="00572375">
            <w:pPr>
              <w:spacing w:line="256" w:lineRule="auto"/>
              <w:jc w:val="center"/>
              <w:rPr>
                <w:ins w:id="1208" w:author="CKO" w:date="2021-04-20T11:31:00Z"/>
                <w:sz w:val="22"/>
                <w:szCs w:val="22"/>
                <w:lang w:eastAsia="en-US"/>
              </w:rPr>
            </w:pPr>
          </w:p>
        </w:tc>
      </w:tr>
      <w:tr w:rsidR="00B72D2F" w14:paraId="1060A2E3" w14:textId="77777777" w:rsidTr="00754633">
        <w:trPr>
          <w:trHeight w:val="289"/>
          <w:ins w:id="1209"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17DEBA12" w14:textId="3D6C11E2" w:rsidR="00B72D2F" w:rsidRDefault="001A2DD2" w:rsidP="00754633">
            <w:pPr>
              <w:jc w:val="center"/>
              <w:rPr>
                <w:ins w:id="1210" w:author="CKO" w:date="2021-04-20T11:31:00Z"/>
                <w:color w:val="000000"/>
                <w:sz w:val="22"/>
                <w:szCs w:val="22"/>
                <w:lang w:eastAsia="en-US"/>
              </w:rPr>
            </w:pPr>
            <w:ins w:id="1211" w:author="CKO" w:date="2021-04-20T11:31:00Z">
              <w:r>
                <w:rPr>
                  <w:color w:val="000000"/>
                  <w:sz w:val="22"/>
                  <w:szCs w:val="22"/>
                  <w:lang w:eastAsia="en-US"/>
                </w:rPr>
                <w:t>4</w:t>
              </w:r>
              <w:r w:rsidR="00B72D2F">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6950CB2" w14:textId="7EF21BAC" w:rsidR="00B72D2F" w:rsidRDefault="00B72D2F" w:rsidP="00754633">
            <w:pPr>
              <w:spacing w:line="256" w:lineRule="auto"/>
              <w:jc w:val="both"/>
              <w:rPr>
                <w:ins w:id="1212" w:author="CKO" w:date="2021-04-20T11:31:00Z"/>
                <w:sz w:val="22"/>
                <w:szCs w:val="22"/>
                <w:lang w:eastAsia="en-US"/>
              </w:rPr>
            </w:pPr>
            <w:ins w:id="1213" w:author="CKO" w:date="2021-04-20T11:31:00Z">
              <w:r>
                <w:rPr>
                  <w:sz w:val="22"/>
                  <w:lang w:eastAsia="en-US"/>
                </w:rPr>
                <w:t xml:space="preserve">Boli </w:t>
              </w:r>
              <w:r w:rsidR="0043648F">
                <w:rPr>
                  <w:sz w:val="22"/>
                  <w:lang w:eastAsia="en-US"/>
                </w:rPr>
                <w:t xml:space="preserve">po uplynutí monitorovaného obdobia VS/ZS </w:t>
              </w:r>
              <w:r>
                <w:rPr>
                  <w:sz w:val="22"/>
                  <w:lang w:eastAsia="en-US"/>
                </w:rPr>
                <w:t>pre všetky MU vykázané vo VS/ZS spustené prepočty hodnôt MU ku koncu monitorovaného obdobia VS/ZS?</w:t>
              </w:r>
            </w:ins>
          </w:p>
        </w:tc>
        <w:tc>
          <w:tcPr>
            <w:tcW w:w="567" w:type="dxa"/>
            <w:tcBorders>
              <w:top w:val="single" w:sz="4" w:space="0" w:color="auto"/>
              <w:left w:val="single" w:sz="4" w:space="0" w:color="auto"/>
              <w:bottom w:val="single" w:sz="4" w:space="0" w:color="auto"/>
              <w:right w:val="single" w:sz="4" w:space="0" w:color="auto"/>
            </w:tcBorders>
            <w:vAlign w:val="center"/>
          </w:tcPr>
          <w:p w14:paraId="2F14DF6F" w14:textId="77777777" w:rsidR="00B72D2F" w:rsidRDefault="00B72D2F" w:rsidP="00754633">
            <w:pPr>
              <w:spacing w:line="256" w:lineRule="auto"/>
              <w:jc w:val="center"/>
              <w:rPr>
                <w:ins w:id="1214"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ECC65D6" w14:textId="77777777" w:rsidR="00B72D2F" w:rsidRDefault="00B72D2F" w:rsidP="00754633">
            <w:pPr>
              <w:spacing w:line="256" w:lineRule="auto"/>
              <w:jc w:val="center"/>
              <w:rPr>
                <w:ins w:id="1215"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26BABA5" w14:textId="77777777" w:rsidR="00B72D2F" w:rsidRDefault="00B72D2F" w:rsidP="00754633">
            <w:pPr>
              <w:spacing w:line="256" w:lineRule="auto"/>
              <w:jc w:val="center"/>
              <w:rPr>
                <w:ins w:id="1216"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7A497CE" w14:textId="25098C09" w:rsidR="00B72D2F" w:rsidRPr="00A6694E" w:rsidRDefault="00D001BB" w:rsidP="00572375">
            <w:pPr>
              <w:spacing w:line="256" w:lineRule="auto"/>
              <w:jc w:val="center"/>
              <w:rPr>
                <w:ins w:id="1217" w:author="CKO" w:date="2021-04-20T11:31:00Z"/>
                <w:sz w:val="22"/>
                <w:szCs w:val="22"/>
                <w:lang w:eastAsia="en-US"/>
              </w:rPr>
            </w:pPr>
            <w:ins w:id="1218" w:author="CKO" w:date="2021-04-20T11:31:00Z">
              <w:r>
                <w:t>RO uvedie informáciu o dátume prepočtu a dátume exportu údajov, ktoré boli použité pre účely vypracovania VS/ZS</w:t>
              </w:r>
            </w:ins>
          </w:p>
        </w:tc>
      </w:tr>
      <w:tr w:rsidR="007316F2" w14:paraId="1CEA6560" w14:textId="77777777" w:rsidTr="00754633">
        <w:trPr>
          <w:trHeight w:val="289"/>
          <w:ins w:id="1219"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59D1AC8D" w14:textId="1BEDE449" w:rsidR="007316F2" w:rsidRDefault="007316F2" w:rsidP="007316F2">
            <w:pPr>
              <w:jc w:val="center"/>
              <w:rPr>
                <w:ins w:id="1220" w:author="CKO" w:date="2021-04-20T11:31:00Z"/>
                <w:color w:val="000000"/>
                <w:sz w:val="22"/>
                <w:szCs w:val="22"/>
                <w:lang w:eastAsia="en-US"/>
              </w:rPr>
            </w:pPr>
            <w:ins w:id="1221" w:author="CKO" w:date="2021-04-20T11:31:00Z">
              <w:r>
                <w:rPr>
                  <w:color w:val="000000"/>
                  <w:sz w:val="22"/>
                  <w:szCs w:val="22"/>
                  <w:lang w:eastAsia="en-US"/>
                </w:rPr>
                <w:t>5</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BD58F90" w14:textId="77777777" w:rsidR="007316F2" w:rsidRDefault="007316F2" w:rsidP="007316F2">
            <w:pPr>
              <w:spacing w:line="256" w:lineRule="auto"/>
              <w:jc w:val="both"/>
              <w:rPr>
                <w:ins w:id="1222" w:author="CKO" w:date="2021-04-20T11:31:00Z"/>
                <w:sz w:val="22"/>
                <w:szCs w:val="22"/>
                <w:lang w:eastAsia="en-US"/>
              </w:rPr>
            </w:pPr>
            <w:ins w:id="1223" w:author="CKO" w:date="2021-04-20T11:31:00Z">
              <w:r>
                <w:t xml:space="preserve">Sú </w:t>
              </w:r>
              <w:r w:rsidRPr="003A3214">
                <w:t>údaje o</w:t>
              </w:r>
              <w:r>
                <w:t> MU</w:t>
              </w:r>
              <w:r w:rsidRPr="003A3214">
                <w:t xml:space="preserve"> programu</w:t>
              </w:r>
              <w:r>
                <w:t xml:space="preserve"> vo VS/ZS za to isté monitorované obdobie </w:t>
              </w:r>
              <w:r w:rsidRPr="003A3214">
                <w:t>totožné s údajmi, ktoré sú zaznamenané</w:t>
              </w:r>
              <w:r>
                <w:t>/zaevidované</w:t>
              </w:r>
              <w:r w:rsidRPr="003A3214">
                <w:t xml:space="preserve"> v systéme IT</w:t>
              </w:r>
              <w:r w:rsidRPr="005B77E3">
                <w:t>MS2014+</w:t>
              </w:r>
              <w:r>
                <w:t>?</w:t>
              </w:r>
            </w:ins>
          </w:p>
        </w:tc>
        <w:tc>
          <w:tcPr>
            <w:tcW w:w="567" w:type="dxa"/>
            <w:tcBorders>
              <w:top w:val="single" w:sz="4" w:space="0" w:color="auto"/>
              <w:left w:val="single" w:sz="4" w:space="0" w:color="auto"/>
              <w:bottom w:val="single" w:sz="4" w:space="0" w:color="auto"/>
              <w:right w:val="single" w:sz="4" w:space="0" w:color="auto"/>
            </w:tcBorders>
            <w:vAlign w:val="center"/>
          </w:tcPr>
          <w:p w14:paraId="2AF16832" w14:textId="77777777" w:rsidR="007316F2" w:rsidRDefault="007316F2" w:rsidP="007316F2">
            <w:pPr>
              <w:spacing w:line="256" w:lineRule="auto"/>
              <w:jc w:val="center"/>
              <w:rPr>
                <w:ins w:id="1224"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371AB0" w14:textId="77777777" w:rsidR="007316F2" w:rsidRDefault="007316F2" w:rsidP="007316F2">
            <w:pPr>
              <w:spacing w:line="256" w:lineRule="auto"/>
              <w:jc w:val="center"/>
              <w:rPr>
                <w:ins w:id="1225"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078137" w14:textId="77777777" w:rsidR="007316F2" w:rsidRDefault="007316F2" w:rsidP="007316F2">
            <w:pPr>
              <w:spacing w:line="256" w:lineRule="auto"/>
              <w:jc w:val="center"/>
              <w:rPr>
                <w:ins w:id="1226"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DF50C6C" w14:textId="23CCE742" w:rsidR="007316F2" w:rsidRPr="00A6694E" w:rsidRDefault="007316F2" w:rsidP="00572375">
            <w:pPr>
              <w:spacing w:line="256" w:lineRule="auto"/>
              <w:jc w:val="center"/>
              <w:rPr>
                <w:ins w:id="1227" w:author="CKO" w:date="2021-04-20T11:31:00Z"/>
                <w:sz w:val="22"/>
                <w:szCs w:val="22"/>
                <w:lang w:eastAsia="en-US"/>
              </w:rPr>
            </w:pPr>
            <w:ins w:id="1228" w:author="CKO" w:date="2021-04-20T11:31:00Z">
              <w:r>
                <w:rPr>
                  <w:sz w:val="22"/>
                  <w:szCs w:val="22"/>
                  <w:lang w:eastAsia="en-US"/>
                </w:rPr>
                <w:t>V prípade odpovede „nie“, RO uvedie dôvody</w:t>
              </w:r>
            </w:ins>
          </w:p>
        </w:tc>
      </w:tr>
      <w:tr w:rsidR="007316F2" w14:paraId="4F1A08BB" w14:textId="77777777" w:rsidTr="00754633">
        <w:trPr>
          <w:trHeight w:val="289"/>
          <w:ins w:id="1229"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673FDB0E" w14:textId="105B7C32" w:rsidR="007316F2" w:rsidRDefault="007316F2" w:rsidP="007316F2">
            <w:pPr>
              <w:jc w:val="center"/>
              <w:rPr>
                <w:ins w:id="1230" w:author="CKO" w:date="2021-04-20T11:31:00Z"/>
                <w:color w:val="000000"/>
                <w:sz w:val="22"/>
                <w:szCs w:val="22"/>
                <w:lang w:eastAsia="en-US"/>
              </w:rPr>
            </w:pPr>
            <w:ins w:id="1231" w:author="CKO" w:date="2021-04-20T11:31:00Z">
              <w:r>
                <w:rPr>
                  <w:color w:val="000000"/>
                  <w:sz w:val="22"/>
                  <w:szCs w:val="22"/>
                  <w:lang w:eastAsia="en-US"/>
                </w:rPr>
                <w:t>6*</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D0E0DBE" w14:textId="3E6B1545" w:rsidR="007316F2" w:rsidRDefault="007316F2" w:rsidP="007316F2">
            <w:pPr>
              <w:spacing w:line="256" w:lineRule="auto"/>
              <w:jc w:val="both"/>
              <w:rPr>
                <w:ins w:id="1232" w:author="CKO" w:date="2021-04-20T11:31:00Z"/>
                <w:color w:val="000000"/>
                <w:sz w:val="22"/>
                <w:szCs w:val="22"/>
                <w:lang w:eastAsia="en-US"/>
              </w:rPr>
            </w:pPr>
            <w:ins w:id="1233" w:author="CKO" w:date="2021-04-20T11:31:00Z">
              <w:r>
                <w:rPr>
                  <w:sz w:val="22"/>
                  <w:szCs w:val="22"/>
                  <w:lang w:eastAsia="en-US"/>
                </w:rPr>
                <w:t xml:space="preserve">Sú v ITMS2014+ zaznamenané všetky hodnoty </w:t>
              </w:r>
              <w:r>
                <w:rPr>
                  <w:color w:val="000000"/>
                  <w:sz w:val="22"/>
                  <w:szCs w:val="22"/>
                  <w:lang w:eastAsia="en-US"/>
                </w:rPr>
                <w:t>k 31.12.roku n</w:t>
              </w:r>
              <w:r>
                <w:rPr>
                  <w:sz w:val="22"/>
                  <w:szCs w:val="22"/>
                  <w:lang w:eastAsia="en-US"/>
                </w:rPr>
                <w:t xml:space="preserve"> MU programu </w:t>
              </w:r>
              <w:r>
                <w:rPr>
                  <w:color w:val="000000"/>
                  <w:sz w:val="22"/>
                  <w:szCs w:val="22"/>
                  <w:lang w:eastAsia="en-US"/>
                </w:rPr>
                <w:t xml:space="preserve">s definovaným typom výpočtu, ktorý si vyžaduje manuálny vstup </w:t>
              </w:r>
            </w:ins>
          </w:p>
          <w:p w14:paraId="17C3975B" w14:textId="20B83C12" w:rsidR="007316F2" w:rsidRDefault="007316F2" w:rsidP="007316F2">
            <w:pPr>
              <w:spacing w:line="256" w:lineRule="auto"/>
              <w:jc w:val="both"/>
              <w:rPr>
                <w:ins w:id="1234" w:author="CKO" w:date="2021-04-20T11:31:00Z"/>
                <w:sz w:val="22"/>
                <w:szCs w:val="22"/>
                <w:lang w:eastAsia="en-US"/>
              </w:rPr>
            </w:pPr>
            <w:ins w:id="1235" w:author="CKO" w:date="2021-04-20T11:31:00Z">
              <w:r>
                <w:rPr>
                  <w:color w:val="000000"/>
                  <w:sz w:val="22"/>
                  <w:szCs w:val="22"/>
                  <w:lang w:eastAsia="en-US"/>
                </w:rPr>
                <w:t>(„súčet“, „priemer“, „maximálna hodnota“, „minimálne hodnota“,  „manuálne“</w:t>
              </w:r>
              <w:r>
                <w:rPr>
                  <w:rStyle w:val="Odkaznakomentr"/>
                </w:rPr>
                <w:t>)?</w:t>
              </w:r>
            </w:ins>
          </w:p>
        </w:tc>
        <w:tc>
          <w:tcPr>
            <w:tcW w:w="567" w:type="dxa"/>
            <w:tcBorders>
              <w:top w:val="single" w:sz="4" w:space="0" w:color="auto"/>
              <w:left w:val="single" w:sz="4" w:space="0" w:color="auto"/>
              <w:bottom w:val="single" w:sz="4" w:space="0" w:color="auto"/>
              <w:right w:val="single" w:sz="4" w:space="0" w:color="auto"/>
            </w:tcBorders>
            <w:vAlign w:val="center"/>
          </w:tcPr>
          <w:p w14:paraId="45924DC8" w14:textId="77777777" w:rsidR="007316F2" w:rsidRDefault="007316F2" w:rsidP="007316F2">
            <w:pPr>
              <w:spacing w:line="256" w:lineRule="auto"/>
              <w:jc w:val="center"/>
              <w:rPr>
                <w:ins w:id="1236"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BED5B0" w14:textId="77777777" w:rsidR="007316F2" w:rsidRDefault="007316F2" w:rsidP="007316F2">
            <w:pPr>
              <w:spacing w:line="256" w:lineRule="auto"/>
              <w:jc w:val="center"/>
              <w:rPr>
                <w:ins w:id="1237"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C188738" w14:textId="77777777" w:rsidR="007316F2" w:rsidRDefault="007316F2" w:rsidP="007316F2">
            <w:pPr>
              <w:spacing w:line="256" w:lineRule="auto"/>
              <w:jc w:val="center"/>
              <w:rPr>
                <w:ins w:id="1238"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40857B9" w14:textId="77777777" w:rsidR="007316F2" w:rsidRPr="00A6694E" w:rsidRDefault="007316F2" w:rsidP="007316F2">
            <w:pPr>
              <w:spacing w:line="256" w:lineRule="auto"/>
              <w:rPr>
                <w:ins w:id="1239" w:author="CKO" w:date="2021-04-20T11:31:00Z"/>
                <w:sz w:val="22"/>
                <w:szCs w:val="22"/>
                <w:lang w:eastAsia="en-US"/>
              </w:rPr>
            </w:pPr>
          </w:p>
        </w:tc>
      </w:tr>
      <w:tr w:rsidR="007316F2" w14:paraId="4713AE93" w14:textId="77777777" w:rsidTr="00754633">
        <w:trPr>
          <w:trHeight w:val="1077"/>
          <w:ins w:id="1240" w:author="CKO" w:date="2021-04-20T11:31:00Z"/>
        </w:trPr>
        <w:tc>
          <w:tcPr>
            <w:tcW w:w="582" w:type="dxa"/>
            <w:tcBorders>
              <w:top w:val="single" w:sz="4" w:space="0" w:color="auto"/>
              <w:left w:val="single" w:sz="4" w:space="0" w:color="auto"/>
              <w:bottom w:val="single" w:sz="4" w:space="0" w:color="auto"/>
              <w:right w:val="single" w:sz="4" w:space="0" w:color="auto"/>
            </w:tcBorders>
            <w:vAlign w:val="center"/>
          </w:tcPr>
          <w:p w14:paraId="34CDD470" w14:textId="56E530F7" w:rsidR="007316F2" w:rsidRPr="00945E42" w:rsidRDefault="007316F2" w:rsidP="007316F2">
            <w:pPr>
              <w:jc w:val="center"/>
              <w:rPr>
                <w:ins w:id="1241" w:author="CKO" w:date="2021-04-20T11:31:00Z"/>
                <w:color w:val="000000"/>
                <w:sz w:val="22"/>
                <w:szCs w:val="22"/>
                <w:lang w:eastAsia="en-US"/>
              </w:rPr>
            </w:pPr>
            <w:ins w:id="1242" w:author="CKO" w:date="2021-04-20T11:31:00Z">
              <w:r>
                <w:rPr>
                  <w:color w:val="000000"/>
                  <w:sz w:val="22"/>
                  <w:szCs w:val="22"/>
                  <w:lang w:eastAsia="en-US"/>
                </w:rPr>
                <w:t>7*</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D1930F6" w14:textId="24F2272F" w:rsidR="007316F2" w:rsidRDefault="007316F2" w:rsidP="007316F2">
            <w:pPr>
              <w:spacing w:line="256" w:lineRule="auto"/>
              <w:jc w:val="both"/>
              <w:rPr>
                <w:ins w:id="1243" w:author="CKO" w:date="2021-04-20T11:31:00Z"/>
                <w:color w:val="000000"/>
                <w:sz w:val="22"/>
                <w:szCs w:val="22"/>
                <w:lang w:eastAsia="en-US"/>
              </w:rPr>
            </w:pPr>
            <w:ins w:id="1244" w:author="CKO" w:date="2021-04-20T11:31:00Z">
              <w:r>
                <w:rPr>
                  <w:color w:val="000000"/>
                  <w:sz w:val="22"/>
                  <w:szCs w:val="22"/>
                  <w:lang w:eastAsia="en-US"/>
                </w:rPr>
                <w:t xml:space="preserve">Sú všetky </w:t>
              </w:r>
              <w:r>
                <w:rPr>
                  <w:sz w:val="22"/>
                  <w:szCs w:val="22"/>
                  <w:lang w:eastAsia="en-US"/>
                </w:rPr>
                <w:t xml:space="preserve">zaznamenané hodnoty </w:t>
              </w:r>
              <w:r>
                <w:rPr>
                  <w:color w:val="000000"/>
                  <w:sz w:val="22"/>
                  <w:szCs w:val="22"/>
                  <w:lang w:eastAsia="en-US"/>
                </w:rPr>
                <w:t>k 31.12.roku n</w:t>
              </w:r>
              <w:r>
                <w:rPr>
                  <w:sz w:val="22"/>
                  <w:szCs w:val="22"/>
                  <w:lang w:eastAsia="en-US"/>
                </w:rPr>
                <w:t xml:space="preserve"> MU programu </w:t>
              </w:r>
              <w:r>
                <w:rPr>
                  <w:color w:val="000000"/>
                  <w:sz w:val="22"/>
                  <w:szCs w:val="22"/>
                  <w:lang w:eastAsia="en-US"/>
                </w:rPr>
                <w:t xml:space="preserve">s definovaným typom výpočtu, ktorý si vyžaduje manuálny vstup </w:t>
              </w:r>
            </w:ins>
          </w:p>
          <w:p w14:paraId="575B92BF" w14:textId="319456F0" w:rsidR="007316F2" w:rsidRDefault="007316F2" w:rsidP="007316F2">
            <w:pPr>
              <w:spacing w:line="256" w:lineRule="auto"/>
              <w:jc w:val="both"/>
              <w:rPr>
                <w:ins w:id="1245" w:author="CKO" w:date="2021-04-20T11:31:00Z"/>
                <w:color w:val="000000"/>
                <w:sz w:val="22"/>
                <w:szCs w:val="22"/>
                <w:lang w:eastAsia="en-US"/>
              </w:rPr>
            </w:pPr>
            <w:ins w:id="1246" w:author="CKO" w:date="2021-04-20T11:31:00Z">
              <w:r>
                <w:rPr>
                  <w:color w:val="000000"/>
                  <w:sz w:val="22"/>
                  <w:szCs w:val="22"/>
                  <w:lang w:eastAsia="en-US"/>
                </w:rPr>
                <w:t>(„súčet“, „priemer“, „maximálna hodnota“, „minimálne hodnota“,  „manuálne“</w:t>
              </w:r>
              <w:r>
                <w:rPr>
                  <w:rStyle w:val="Odkaznakomentr"/>
                </w:rPr>
                <w:t>),</w:t>
              </w:r>
              <w:r>
                <w:rPr>
                  <w:color w:val="000000"/>
                  <w:sz w:val="22"/>
                  <w:szCs w:val="22"/>
                  <w:lang w:eastAsia="en-US"/>
                </w:rPr>
                <w:t xml:space="preserve"> zdokumentované zo strany RO prostredníctvom Správy o výnimke v zmysle MP CKO č.17? </w:t>
              </w:r>
            </w:ins>
          </w:p>
        </w:tc>
        <w:tc>
          <w:tcPr>
            <w:tcW w:w="567" w:type="dxa"/>
            <w:tcBorders>
              <w:top w:val="single" w:sz="4" w:space="0" w:color="auto"/>
              <w:left w:val="single" w:sz="4" w:space="0" w:color="auto"/>
              <w:bottom w:val="single" w:sz="4" w:space="0" w:color="auto"/>
              <w:right w:val="single" w:sz="4" w:space="0" w:color="auto"/>
            </w:tcBorders>
            <w:vAlign w:val="center"/>
          </w:tcPr>
          <w:p w14:paraId="6F197CDB" w14:textId="77777777" w:rsidR="007316F2" w:rsidRDefault="007316F2" w:rsidP="007316F2">
            <w:pPr>
              <w:spacing w:line="256" w:lineRule="auto"/>
              <w:jc w:val="center"/>
              <w:rPr>
                <w:ins w:id="1247"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D7C4BC" w14:textId="77777777" w:rsidR="007316F2" w:rsidRDefault="007316F2" w:rsidP="007316F2">
            <w:pPr>
              <w:spacing w:line="256" w:lineRule="auto"/>
              <w:jc w:val="center"/>
              <w:rPr>
                <w:ins w:id="1248"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3A33EC8" w14:textId="77777777" w:rsidR="007316F2" w:rsidRDefault="007316F2" w:rsidP="007316F2">
            <w:pPr>
              <w:spacing w:line="256" w:lineRule="auto"/>
              <w:jc w:val="center"/>
              <w:rPr>
                <w:ins w:id="1249"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8AC5A5F" w14:textId="4F3EE5E2" w:rsidR="007316F2" w:rsidRPr="00A6694E" w:rsidRDefault="007316F2" w:rsidP="007316F2">
            <w:pPr>
              <w:spacing w:line="256" w:lineRule="auto"/>
              <w:rPr>
                <w:ins w:id="1250" w:author="CKO" w:date="2021-04-20T11:31:00Z"/>
                <w:sz w:val="22"/>
                <w:szCs w:val="22"/>
                <w:lang w:eastAsia="en-US"/>
              </w:rPr>
            </w:pPr>
          </w:p>
        </w:tc>
      </w:tr>
      <w:tr w:rsidR="007316F2" w14:paraId="03530552" w14:textId="77777777" w:rsidTr="00754633">
        <w:trPr>
          <w:trHeight w:val="696"/>
          <w:ins w:id="1251" w:author="CKO" w:date="2021-04-20T11:31:00Z"/>
        </w:trPr>
        <w:tc>
          <w:tcPr>
            <w:tcW w:w="582" w:type="dxa"/>
            <w:tcBorders>
              <w:top w:val="single" w:sz="4" w:space="0" w:color="auto"/>
              <w:left w:val="single" w:sz="4" w:space="0" w:color="auto"/>
              <w:right w:val="single" w:sz="4" w:space="0" w:color="auto"/>
            </w:tcBorders>
            <w:noWrap/>
            <w:vAlign w:val="center"/>
          </w:tcPr>
          <w:p w14:paraId="591D22DB" w14:textId="22D7FB8C" w:rsidR="007316F2" w:rsidRDefault="007316F2" w:rsidP="007316F2">
            <w:pPr>
              <w:spacing w:line="256" w:lineRule="auto"/>
              <w:jc w:val="center"/>
              <w:rPr>
                <w:ins w:id="1252" w:author="CKO" w:date="2021-04-20T11:31:00Z"/>
                <w:color w:val="000000"/>
                <w:lang w:eastAsia="en-US"/>
              </w:rPr>
            </w:pPr>
            <w:ins w:id="1253" w:author="CKO" w:date="2021-04-20T11:31:00Z">
              <w:r>
                <w:rPr>
                  <w:color w:val="000000"/>
                  <w:lang w:eastAsia="en-US"/>
                </w:rPr>
                <w:t>8</w:t>
              </w:r>
            </w:ins>
          </w:p>
        </w:tc>
        <w:tc>
          <w:tcPr>
            <w:tcW w:w="5089" w:type="dxa"/>
            <w:gridSpan w:val="2"/>
            <w:tcBorders>
              <w:top w:val="single" w:sz="4" w:space="0" w:color="auto"/>
              <w:left w:val="single" w:sz="4" w:space="0" w:color="auto"/>
              <w:right w:val="single" w:sz="4" w:space="0" w:color="auto"/>
            </w:tcBorders>
            <w:vAlign w:val="center"/>
          </w:tcPr>
          <w:p w14:paraId="4DCF0326" w14:textId="3B05F514" w:rsidR="007316F2" w:rsidRDefault="007316F2" w:rsidP="007316F2">
            <w:pPr>
              <w:spacing w:line="256" w:lineRule="auto"/>
              <w:jc w:val="both"/>
              <w:rPr>
                <w:ins w:id="1254" w:author="CKO" w:date="2021-04-20T11:31:00Z"/>
                <w:sz w:val="22"/>
                <w:lang w:eastAsia="en-US"/>
              </w:rPr>
            </w:pPr>
            <w:ins w:id="1255" w:author="CKO" w:date="2021-04-20T11:31:00Z">
              <w:r>
                <w:rPr>
                  <w:sz w:val="22"/>
                  <w:lang w:eastAsia="en-US"/>
                </w:rPr>
                <w:t>Boli vo VS/ZS vykázané hodnoty MU za čiastočne realizované projekty?</w:t>
              </w:r>
            </w:ins>
          </w:p>
        </w:tc>
        <w:tc>
          <w:tcPr>
            <w:tcW w:w="567" w:type="dxa"/>
            <w:tcBorders>
              <w:top w:val="single" w:sz="4" w:space="0" w:color="auto"/>
              <w:left w:val="single" w:sz="4" w:space="0" w:color="auto"/>
              <w:right w:val="single" w:sz="4" w:space="0" w:color="auto"/>
            </w:tcBorders>
            <w:vAlign w:val="center"/>
          </w:tcPr>
          <w:p w14:paraId="19B8AF9C" w14:textId="77777777" w:rsidR="007316F2" w:rsidRDefault="007316F2" w:rsidP="007316F2">
            <w:pPr>
              <w:spacing w:line="256" w:lineRule="auto"/>
              <w:rPr>
                <w:ins w:id="1256" w:author="CKO" w:date="2021-04-20T11:31:00Z"/>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5D35AF3D" w14:textId="77777777" w:rsidR="007316F2" w:rsidRDefault="007316F2" w:rsidP="007316F2">
            <w:pPr>
              <w:spacing w:line="256" w:lineRule="auto"/>
              <w:rPr>
                <w:ins w:id="1257" w:author="CKO" w:date="2021-04-20T11:31:00Z"/>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6F90A082" w14:textId="77777777" w:rsidR="007316F2" w:rsidRDefault="007316F2" w:rsidP="007316F2">
            <w:pPr>
              <w:spacing w:line="256" w:lineRule="auto"/>
              <w:rPr>
                <w:ins w:id="1258" w:author="CKO" w:date="2021-04-20T11:31:00Z"/>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A6A83E7" w14:textId="77777777" w:rsidR="007316F2" w:rsidRDefault="007316F2" w:rsidP="007316F2">
            <w:pPr>
              <w:spacing w:line="256" w:lineRule="auto"/>
              <w:rPr>
                <w:ins w:id="1259" w:author="CKO" w:date="2021-04-20T11:31:00Z"/>
                <w:sz w:val="22"/>
                <w:szCs w:val="22"/>
                <w:lang w:eastAsia="en-US"/>
              </w:rPr>
            </w:pPr>
          </w:p>
        </w:tc>
      </w:tr>
      <w:tr w:rsidR="007316F2" w14:paraId="357C4B2A" w14:textId="77777777" w:rsidTr="00754633">
        <w:trPr>
          <w:trHeight w:val="1574"/>
          <w:ins w:id="1260" w:author="CKO" w:date="2021-04-20T11:31:00Z"/>
        </w:trPr>
        <w:tc>
          <w:tcPr>
            <w:tcW w:w="582" w:type="dxa"/>
            <w:tcBorders>
              <w:top w:val="single" w:sz="4" w:space="0" w:color="auto"/>
              <w:left w:val="single" w:sz="4" w:space="0" w:color="auto"/>
              <w:right w:val="single" w:sz="4" w:space="0" w:color="auto"/>
            </w:tcBorders>
            <w:noWrap/>
            <w:vAlign w:val="center"/>
          </w:tcPr>
          <w:p w14:paraId="22FFCA72" w14:textId="52D9F2D7" w:rsidR="007316F2" w:rsidRDefault="007316F2" w:rsidP="007316F2">
            <w:pPr>
              <w:spacing w:line="256" w:lineRule="auto"/>
              <w:rPr>
                <w:ins w:id="1261" w:author="CKO" w:date="2021-04-20T11:31:00Z"/>
                <w:color w:val="000000"/>
                <w:lang w:eastAsia="en-US"/>
              </w:rPr>
            </w:pPr>
            <w:ins w:id="1262" w:author="CKO" w:date="2021-04-20T11:31:00Z">
              <w:r>
                <w:rPr>
                  <w:color w:val="000000"/>
                  <w:lang w:eastAsia="en-US"/>
                </w:rPr>
                <w:lastRenderedPageBreak/>
                <w:t xml:space="preserve"> 9*</w:t>
              </w:r>
            </w:ins>
          </w:p>
        </w:tc>
        <w:tc>
          <w:tcPr>
            <w:tcW w:w="5089" w:type="dxa"/>
            <w:gridSpan w:val="2"/>
            <w:tcBorders>
              <w:top w:val="single" w:sz="4" w:space="0" w:color="auto"/>
              <w:left w:val="single" w:sz="4" w:space="0" w:color="auto"/>
              <w:right w:val="single" w:sz="4" w:space="0" w:color="auto"/>
            </w:tcBorders>
            <w:vAlign w:val="center"/>
          </w:tcPr>
          <w:p w14:paraId="4A063EF9" w14:textId="77777777" w:rsidR="007316F2" w:rsidRDefault="007316F2" w:rsidP="007316F2">
            <w:pPr>
              <w:spacing w:line="256" w:lineRule="auto"/>
              <w:jc w:val="both"/>
              <w:rPr>
                <w:ins w:id="1263" w:author="CKO" w:date="2021-04-20T11:31:00Z"/>
                <w:sz w:val="22"/>
                <w:szCs w:val="22"/>
                <w:lang w:eastAsia="en-US"/>
              </w:rPr>
            </w:pPr>
            <w:ins w:id="1264" w:author="CKO" w:date="2021-04-20T11:31:00Z">
              <w:r>
                <w:rPr>
                  <w:sz w:val="22"/>
                  <w:lang w:eastAsia="en-US"/>
                </w:rPr>
                <w:t>Spĺňajú hodnoty MU vykázané vo VS/ZS za čiastočne realizované projekty všetky stanovené podmienky pre možnosť ich vykázania (sú zaznamenané v systéme ITMS2014+, umožňuje to povaha samotného projektu a umožňuje to definícia MU)?</w:t>
              </w:r>
            </w:ins>
          </w:p>
        </w:tc>
        <w:tc>
          <w:tcPr>
            <w:tcW w:w="567" w:type="dxa"/>
            <w:tcBorders>
              <w:top w:val="single" w:sz="4" w:space="0" w:color="auto"/>
              <w:left w:val="single" w:sz="4" w:space="0" w:color="auto"/>
              <w:right w:val="single" w:sz="4" w:space="0" w:color="auto"/>
            </w:tcBorders>
            <w:vAlign w:val="center"/>
          </w:tcPr>
          <w:p w14:paraId="6CAAB2D7" w14:textId="77777777" w:rsidR="007316F2" w:rsidRDefault="007316F2" w:rsidP="007316F2">
            <w:pPr>
              <w:spacing w:line="256" w:lineRule="auto"/>
              <w:rPr>
                <w:ins w:id="1265" w:author="CKO" w:date="2021-04-20T11:31:00Z"/>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6B9BE0E2" w14:textId="77777777" w:rsidR="007316F2" w:rsidRDefault="007316F2" w:rsidP="007316F2">
            <w:pPr>
              <w:spacing w:line="256" w:lineRule="auto"/>
              <w:rPr>
                <w:ins w:id="1266" w:author="CKO" w:date="2021-04-20T11:31:00Z"/>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560F24D4" w14:textId="77777777" w:rsidR="007316F2" w:rsidRDefault="007316F2" w:rsidP="007316F2">
            <w:pPr>
              <w:spacing w:line="256" w:lineRule="auto"/>
              <w:rPr>
                <w:ins w:id="1267" w:author="CKO" w:date="2021-04-20T11:31:00Z"/>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E04B40E" w14:textId="77777777" w:rsidR="007316F2" w:rsidRDefault="007316F2" w:rsidP="007316F2">
            <w:pPr>
              <w:spacing w:line="256" w:lineRule="auto"/>
              <w:rPr>
                <w:ins w:id="1268" w:author="CKO" w:date="2021-04-20T11:31:00Z"/>
                <w:sz w:val="22"/>
                <w:szCs w:val="22"/>
                <w:lang w:eastAsia="en-US"/>
              </w:rPr>
            </w:pPr>
          </w:p>
        </w:tc>
      </w:tr>
      <w:tr w:rsidR="007316F2" w14:paraId="0225B520" w14:textId="77777777" w:rsidTr="00754633">
        <w:trPr>
          <w:trHeight w:val="495"/>
          <w:ins w:id="1269" w:author="CKO" w:date="2021-04-20T11:31:00Z"/>
        </w:trPr>
        <w:tc>
          <w:tcPr>
            <w:tcW w:w="582" w:type="dxa"/>
            <w:tcBorders>
              <w:top w:val="single" w:sz="4" w:space="0" w:color="auto"/>
              <w:left w:val="single" w:sz="4" w:space="0" w:color="auto"/>
              <w:right w:val="single" w:sz="4" w:space="0" w:color="auto"/>
            </w:tcBorders>
            <w:vAlign w:val="center"/>
          </w:tcPr>
          <w:p w14:paraId="7C5C4812" w14:textId="0E45F8CD" w:rsidR="007316F2" w:rsidRDefault="007316F2" w:rsidP="007316F2">
            <w:pPr>
              <w:jc w:val="center"/>
              <w:rPr>
                <w:ins w:id="1270" w:author="CKO" w:date="2021-04-20T11:31:00Z"/>
                <w:color w:val="000000"/>
                <w:sz w:val="22"/>
                <w:szCs w:val="22"/>
                <w:lang w:eastAsia="en-US"/>
              </w:rPr>
            </w:pPr>
            <w:ins w:id="1271" w:author="CKO" w:date="2021-04-20T11:31:00Z">
              <w:r>
                <w:rPr>
                  <w:color w:val="000000"/>
                  <w:sz w:val="22"/>
                  <w:szCs w:val="22"/>
                  <w:lang w:eastAsia="en-US"/>
                </w:rPr>
                <w:t>10*</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B45D51E" w14:textId="3224CC1A" w:rsidR="007316F2" w:rsidRDefault="007316F2" w:rsidP="007316F2">
            <w:pPr>
              <w:spacing w:line="256" w:lineRule="auto"/>
              <w:jc w:val="both"/>
              <w:rPr>
                <w:ins w:id="1272" w:author="CKO" w:date="2021-04-20T11:31:00Z"/>
                <w:sz w:val="22"/>
                <w:szCs w:val="22"/>
                <w:lang w:eastAsia="en-US"/>
              </w:rPr>
            </w:pPr>
            <w:ins w:id="1273" w:author="CKO" w:date="2021-04-20T11:31:00Z">
              <w:r>
                <w:rPr>
                  <w:sz w:val="22"/>
                  <w:szCs w:val="22"/>
                  <w:lang w:eastAsia="en-US"/>
                </w:rPr>
                <w:t>Sú hodnoty v tabuľke 1 VS/ZS vykázané len za plne realizované projekty (</w:t>
              </w:r>
              <w:r w:rsidRPr="00DE55A4">
                <w:rPr>
                  <w:i/>
                  <w:sz w:val="20"/>
                  <w:szCs w:val="22"/>
                  <w:lang w:eastAsia="en-US"/>
                </w:rPr>
                <w:t>pozn. v rámci tabuľky č. 1 je možné vykázať len hodnoty MU za plne realizované projekty</w:t>
              </w:r>
              <w:r>
                <w:rPr>
                  <w:sz w:val="22"/>
                  <w:szCs w:val="22"/>
                  <w:lang w:eastAsia="en-US"/>
                </w:rPr>
                <w:t>)?</w:t>
              </w:r>
              <w:r>
                <w:rPr>
                  <w:rStyle w:val="Odkaznapoznmkupodiarou"/>
                  <w:sz w:val="22"/>
                  <w:szCs w:val="22"/>
                  <w:lang w:eastAsia="en-US"/>
                </w:rPr>
                <w:footnoteReference w:id="45"/>
              </w:r>
              <w:r>
                <w:rPr>
                  <w:sz w:val="22"/>
                  <w:szCs w:val="22"/>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tcPr>
          <w:p w14:paraId="410DE665" w14:textId="77777777" w:rsidR="007316F2" w:rsidRDefault="007316F2" w:rsidP="007316F2">
            <w:pPr>
              <w:spacing w:line="256" w:lineRule="auto"/>
              <w:jc w:val="center"/>
              <w:rPr>
                <w:ins w:id="1276"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D4C8C54" w14:textId="77777777" w:rsidR="007316F2" w:rsidRDefault="007316F2" w:rsidP="007316F2">
            <w:pPr>
              <w:spacing w:line="256" w:lineRule="auto"/>
              <w:jc w:val="center"/>
              <w:rPr>
                <w:ins w:id="1277"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CB051FA" w14:textId="77777777" w:rsidR="007316F2" w:rsidRDefault="007316F2" w:rsidP="007316F2">
            <w:pPr>
              <w:spacing w:line="256" w:lineRule="auto"/>
              <w:jc w:val="center"/>
              <w:rPr>
                <w:ins w:id="1278"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345A707" w14:textId="77777777" w:rsidR="007316F2" w:rsidRPr="00BD6F7F" w:rsidRDefault="007316F2" w:rsidP="007316F2">
            <w:pPr>
              <w:spacing w:line="256" w:lineRule="auto"/>
              <w:rPr>
                <w:ins w:id="1279" w:author="CKO" w:date="2021-04-20T11:31:00Z"/>
                <w:bCs/>
                <w:color w:val="000000"/>
                <w:sz w:val="22"/>
                <w:szCs w:val="22"/>
                <w:lang w:eastAsia="en-US"/>
              </w:rPr>
            </w:pPr>
          </w:p>
        </w:tc>
      </w:tr>
      <w:tr w:rsidR="007316F2" w14:paraId="0F564053" w14:textId="77777777" w:rsidTr="00754633">
        <w:trPr>
          <w:trHeight w:val="495"/>
          <w:ins w:id="1280" w:author="CKO" w:date="2021-04-20T11:31:00Z"/>
        </w:trPr>
        <w:tc>
          <w:tcPr>
            <w:tcW w:w="582" w:type="dxa"/>
            <w:tcBorders>
              <w:top w:val="single" w:sz="4" w:space="0" w:color="auto"/>
              <w:left w:val="single" w:sz="4" w:space="0" w:color="auto"/>
              <w:right w:val="single" w:sz="4" w:space="0" w:color="auto"/>
            </w:tcBorders>
            <w:vAlign w:val="center"/>
          </w:tcPr>
          <w:p w14:paraId="179D76D0" w14:textId="2D668A05" w:rsidR="007316F2" w:rsidRDefault="007316F2" w:rsidP="007316F2">
            <w:pPr>
              <w:jc w:val="center"/>
              <w:rPr>
                <w:ins w:id="1281" w:author="CKO" w:date="2021-04-20T11:31:00Z"/>
                <w:color w:val="000000"/>
                <w:sz w:val="22"/>
                <w:szCs w:val="22"/>
                <w:lang w:eastAsia="en-US"/>
              </w:rPr>
            </w:pPr>
            <w:ins w:id="1282" w:author="CKO" w:date="2021-04-20T11:31:00Z">
              <w:r>
                <w:rPr>
                  <w:color w:val="000000"/>
                  <w:sz w:val="22"/>
                  <w:szCs w:val="22"/>
                  <w:lang w:eastAsia="en-US"/>
                </w:rPr>
                <w:t>11</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EE3C835" w14:textId="1A73DC4B" w:rsidR="007316F2" w:rsidRDefault="007316F2" w:rsidP="007316F2">
            <w:pPr>
              <w:spacing w:line="256" w:lineRule="auto"/>
              <w:jc w:val="both"/>
              <w:rPr>
                <w:ins w:id="1283" w:author="CKO" w:date="2021-04-20T11:31:00Z"/>
                <w:sz w:val="22"/>
                <w:szCs w:val="22"/>
                <w:lang w:eastAsia="en-US"/>
              </w:rPr>
            </w:pPr>
            <w:ins w:id="1284" w:author="CKO" w:date="2021-04-20T11:31:00Z">
              <w:r>
                <w:rPr>
                  <w:sz w:val="22"/>
                  <w:szCs w:val="22"/>
                  <w:lang w:eastAsia="en-US"/>
                </w:rPr>
                <w:t>Sú hodnoty MU v tabuľke 3A vykázané za čiastočne realizované aj plne realizované projekty?</w:t>
              </w:r>
            </w:ins>
          </w:p>
        </w:tc>
        <w:tc>
          <w:tcPr>
            <w:tcW w:w="567" w:type="dxa"/>
            <w:tcBorders>
              <w:top w:val="single" w:sz="4" w:space="0" w:color="auto"/>
              <w:left w:val="single" w:sz="4" w:space="0" w:color="auto"/>
              <w:bottom w:val="single" w:sz="4" w:space="0" w:color="auto"/>
              <w:right w:val="single" w:sz="4" w:space="0" w:color="auto"/>
            </w:tcBorders>
            <w:vAlign w:val="center"/>
          </w:tcPr>
          <w:p w14:paraId="53844709" w14:textId="77777777" w:rsidR="007316F2" w:rsidRDefault="007316F2" w:rsidP="007316F2">
            <w:pPr>
              <w:spacing w:line="256" w:lineRule="auto"/>
              <w:jc w:val="center"/>
              <w:rPr>
                <w:ins w:id="1285"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A5FD70" w14:textId="77777777" w:rsidR="007316F2" w:rsidRDefault="007316F2" w:rsidP="007316F2">
            <w:pPr>
              <w:spacing w:line="256" w:lineRule="auto"/>
              <w:jc w:val="center"/>
              <w:rPr>
                <w:ins w:id="1286"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EF86B02" w14:textId="77777777" w:rsidR="007316F2" w:rsidRDefault="007316F2" w:rsidP="007316F2">
            <w:pPr>
              <w:spacing w:line="256" w:lineRule="auto"/>
              <w:jc w:val="center"/>
              <w:rPr>
                <w:ins w:id="1287"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B2E03D7" w14:textId="77777777" w:rsidR="007316F2" w:rsidRPr="00BD6F7F" w:rsidRDefault="007316F2" w:rsidP="007316F2">
            <w:pPr>
              <w:spacing w:line="256" w:lineRule="auto"/>
              <w:rPr>
                <w:ins w:id="1288" w:author="CKO" w:date="2021-04-20T11:31:00Z"/>
                <w:bCs/>
                <w:color w:val="000000"/>
                <w:sz w:val="22"/>
                <w:szCs w:val="22"/>
                <w:lang w:eastAsia="en-US"/>
              </w:rPr>
            </w:pPr>
          </w:p>
        </w:tc>
      </w:tr>
      <w:tr w:rsidR="007316F2" w14:paraId="579AAA6A" w14:textId="77777777" w:rsidTr="00754633">
        <w:trPr>
          <w:trHeight w:val="495"/>
          <w:ins w:id="1289" w:author="CKO" w:date="2021-04-20T11:31:00Z"/>
        </w:trPr>
        <w:tc>
          <w:tcPr>
            <w:tcW w:w="582" w:type="dxa"/>
            <w:tcBorders>
              <w:top w:val="single" w:sz="4" w:space="0" w:color="auto"/>
              <w:left w:val="single" w:sz="4" w:space="0" w:color="auto"/>
              <w:right w:val="single" w:sz="4" w:space="0" w:color="auto"/>
            </w:tcBorders>
            <w:vAlign w:val="center"/>
          </w:tcPr>
          <w:p w14:paraId="7BA25095" w14:textId="51C9A879" w:rsidR="007316F2" w:rsidRDefault="007316F2" w:rsidP="007316F2">
            <w:pPr>
              <w:jc w:val="center"/>
              <w:rPr>
                <w:ins w:id="1290" w:author="CKO" w:date="2021-04-20T11:31:00Z"/>
                <w:color w:val="000000"/>
                <w:sz w:val="22"/>
                <w:szCs w:val="22"/>
                <w:lang w:eastAsia="en-US"/>
              </w:rPr>
            </w:pPr>
            <w:ins w:id="1291" w:author="CKO" w:date="2021-04-20T11:31:00Z">
              <w:r>
                <w:rPr>
                  <w:color w:val="000000"/>
                  <w:sz w:val="22"/>
                  <w:szCs w:val="22"/>
                  <w:lang w:eastAsia="en-US"/>
                </w:rPr>
                <w:t>12*</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CFA5AAC" w14:textId="345340BF" w:rsidR="007316F2" w:rsidRDefault="007316F2" w:rsidP="007316F2">
            <w:pPr>
              <w:spacing w:line="256" w:lineRule="auto"/>
              <w:jc w:val="both"/>
              <w:rPr>
                <w:ins w:id="1292" w:author="CKO" w:date="2021-04-20T11:31:00Z"/>
                <w:sz w:val="22"/>
                <w:szCs w:val="22"/>
                <w:lang w:eastAsia="en-US"/>
              </w:rPr>
            </w:pPr>
            <w:ins w:id="1293" w:author="CKO" w:date="2021-04-20T11:31:00Z">
              <w:r>
                <w:rPr>
                  <w:sz w:val="22"/>
                  <w:szCs w:val="22"/>
                  <w:lang w:eastAsia="en-US"/>
                </w:rPr>
                <w:t>Ak sú hodnoty MU v tabuľke 3A vykázané za čiastočne realizované aj plne realizované projekty, sú v poznámke v tabuľke pri každom takomto MU uvedené aj zvlášť hodnoty za čiastočne realizované projekty a plne realizované projekty?</w:t>
              </w:r>
            </w:ins>
          </w:p>
        </w:tc>
        <w:tc>
          <w:tcPr>
            <w:tcW w:w="567" w:type="dxa"/>
            <w:tcBorders>
              <w:top w:val="single" w:sz="4" w:space="0" w:color="auto"/>
              <w:left w:val="single" w:sz="4" w:space="0" w:color="auto"/>
              <w:bottom w:val="single" w:sz="4" w:space="0" w:color="auto"/>
              <w:right w:val="single" w:sz="4" w:space="0" w:color="auto"/>
            </w:tcBorders>
            <w:vAlign w:val="center"/>
          </w:tcPr>
          <w:p w14:paraId="4B752A50" w14:textId="77777777" w:rsidR="007316F2" w:rsidRDefault="007316F2" w:rsidP="007316F2">
            <w:pPr>
              <w:spacing w:line="256" w:lineRule="auto"/>
              <w:jc w:val="center"/>
              <w:rPr>
                <w:ins w:id="1294"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E510E2" w14:textId="77777777" w:rsidR="007316F2" w:rsidRDefault="007316F2" w:rsidP="007316F2">
            <w:pPr>
              <w:spacing w:line="256" w:lineRule="auto"/>
              <w:jc w:val="center"/>
              <w:rPr>
                <w:ins w:id="1295"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C5956E" w14:textId="77777777" w:rsidR="007316F2" w:rsidRDefault="007316F2" w:rsidP="007316F2">
            <w:pPr>
              <w:spacing w:line="256" w:lineRule="auto"/>
              <w:jc w:val="center"/>
              <w:rPr>
                <w:ins w:id="1296"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50262F1" w14:textId="77777777" w:rsidR="007316F2" w:rsidRPr="00BD6F7F" w:rsidRDefault="007316F2" w:rsidP="007316F2">
            <w:pPr>
              <w:spacing w:line="256" w:lineRule="auto"/>
              <w:rPr>
                <w:ins w:id="1297" w:author="CKO" w:date="2021-04-20T11:31:00Z"/>
                <w:bCs/>
                <w:color w:val="000000"/>
                <w:sz w:val="22"/>
                <w:szCs w:val="22"/>
                <w:lang w:eastAsia="en-US"/>
              </w:rPr>
            </w:pPr>
          </w:p>
        </w:tc>
      </w:tr>
      <w:tr w:rsidR="007316F2" w14:paraId="60EF92EC" w14:textId="77777777" w:rsidTr="00754633">
        <w:trPr>
          <w:trHeight w:val="495"/>
          <w:ins w:id="1298" w:author="CKO" w:date="2021-04-20T11:31:00Z"/>
        </w:trPr>
        <w:tc>
          <w:tcPr>
            <w:tcW w:w="582" w:type="dxa"/>
            <w:tcBorders>
              <w:top w:val="single" w:sz="4" w:space="0" w:color="auto"/>
              <w:left w:val="single" w:sz="4" w:space="0" w:color="auto"/>
              <w:right w:val="single" w:sz="4" w:space="0" w:color="auto"/>
            </w:tcBorders>
            <w:vAlign w:val="center"/>
          </w:tcPr>
          <w:p w14:paraId="63888FCE" w14:textId="40510ED0" w:rsidR="007316F2" w:rsidRDefault="007316F2" w:rsidP="007316F2">
            <w:pPr>
              <w:jc w:val="center"/>
              <w:rPr>
                <w:ins w:id="1299" w:author="CKO" w:date="2021-04-20T11:31:00Z"/>
                <w:color w:val="000000"/>
                <w:sz w:val="22"/>
                <w:szCs w:val="22"/>
                <w:lang w:eastAsia="en-US"/>
              </w:rPr>
            </w:pPr>
            <w:ins w:id="1300" w:author="CKO" w:date="2021-04-20T11:31:00Z">
              <w:r>
                <w:rPr>
                  <w:color w:val="000000"/>
                  <w:sz w:val="22"/>
                  <w:szCs w:val="22"/>
                  <w:lang w:eastAsia="en-US"/>
                </w:rPr>
                <w:t>13</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01AFE0" w14:textId="6E9F1E7D" w:rsidR="007316F2" w:rsidRDefault="007316F2" w:rsidP="007316F2">
            <w:pPr>
              <w:spacing w:line="256" w:lineRule="auto"/>
              <w:jc w:val="both"/>
              <w:rPr>
                <w:ins w:id="1301" w:author="CKO" w:date="2021-04-20T11:31:00Z"/>
                <w:sz w:val="22"/>
                <w:szCs w:val="22"/>
                <w:lang w:eastAsia="en-US"/>
              </w:rPr>
            </w:pPr>
            <w:ins w:id="1302" w:author="CKO" w:date="2021-04-20T11:31:00Z">
              <w:r>
                <w:rPr>
                  <w:sz w:val="22"/>
                  <w:szCs w:val="22"/>
                  <w:lang w:eastAsia="en-US"/>
                </w:rPr>
                <w:t>Sú hodnoty v tabuľke 3B očistené o duplicity/</w:t>
              </w:r>
              <w:proofErr w:type="spellStart"/>
              <w:r>
                <w:rPr>
                  <w:sz w:val="22"/>
                  <w:szCs w:val="22"/>
                  <w:lang w:eastAsia="en-US"/>
                </w:rPr>
                <w:t>multiciplity</w:t>
              </w:r>
              <w:proofErr w:type="spellEnd"/>
              <w:r>
                <w:rPr>
                  <w:sz w:val="22"/>
                  <w:szCs w:val="22"/>
                  <w:lang w:eastAsia="en-US"/>
                </w:rPr>
                <w:t xml:space="preserve"> prostredníctvom nastaveného typu výpočtu MU programu pre očisťovanie duplicít v ITMS2014+?</w:t>
              </w:r>
            </w:ins>
          </w:p>
        </w:tc>
        <w:tc>
          <w:tcPr>
            <w:tcW w:w="567" w:type="dxa"/>
            <w:tcBorders>
              <w:top w:val="single" w:sz="4" w:space="0" w:color="auto"/>
              <w:left w:val="single" w:sz="4" w:space="0" w:color="auto"/>
              <w:bottom w:val="single" w:sz="4" w:space="0" w:color="auto"/>
              <w:right w:val="single" w:sz="4" w:space="0" w:color="auto"/>
            </w:tcBorders>
            <w:vAlign w:val="center"/>
          </w:tcPr>
          <w:p w14:paraId="20C4D648" w14:textId="77777777" w:rsidR="007316F2" w:rsidRDefault="007316F2" w:rsidP="007316F2">
            <w:pPr>
              <w:spacing w:line="256" w:lineRule="auto"/>
              <w:jc w:val="center"/>
              <w:rPr>
                <w:ins w:id="1303"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A5D3A95" w14:textId="77777777" w:rsidR="007316F2" w:rsidRDefault="007316F2" w:rsidP="007316F2">
            <w:pPr>
              <w:spacing w:line="256" w:lineRule="auto"/>
              <w:jc w:val="center"/>
              <w:rPr>
                <w:ins w:id="1304"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59D4956" w14:textId="77777777" w:rsidR="007316F2" w:rsidRDefault="007316F2" w:rsidP="007316F2">
            <w:pPr>
              <w:spacing w:line="256" w:lineRule="auto"/>
              <w:jc w:val="center"/>
              <w:rPr>
                <w:ins w:id="1305"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E132E9A" w14:textId="6B3BA497" w:rsidR="007316F2" w:rsidRPr="00BD6F7F" w:rsidRDefault="007316F2" w:rsidP="007316F2">
            <w:pPr>
              <w:spacing w:line="256" w:lineRule="auto"/>
              <w:rPr>
                <w:ins w:id="1306" w:author="CKO" w:date="2021-04-20T11:31:00Z"/>
                <w:bCs/>
                <w:color w:val="000000"/>
                <w:sz w:val="22"/>
                <w:szCs w:val="22"/>
                <w:lang w:eastAsia="en-US"/>
              </w:rPr>
            </w:pPr>
          </w:p>
        </w:tc>
      </w:tr>
      <w:tr w:rsidR="007316F2" w14:paraId="3A697BFA" w14:textId="77777777" w:rsidTr="00754633">
        <w:trPr>
          <w:trHeight w:val="495"/>
          <w:ins w:id="1307" w:author="CKO" w:date="2021-04-20T11:31:00Z"/>
        </w:trPr>
        <w:tc>
          <w:tcPr>
            <w:tcW w:w="582" w:type="dxa"/>
            <w:tcBorders>
              <w:top w:val="single" w:sz="4" w:space="0" w:color="auto"/>
              <w:left w:val="single" w:sz="4" w:space="0" w:color="auto"/>
              <w:right w:val="single" w:sz="4" w:space="0" w:color="auto"/>
            </w:tcBorders>
            <w:vAlign w:val="center"/>
          </w:tcPr>
          <w:p w14:paraId="61E464CA" w14:textId="00B207C6" w:rsidR="007316F2" w:rsidRDefault="007316F2" w:rsidP="007316F2">
            <w:pPr>
              <w:jc w:val="center"/>
              <w:rPr>
                <w:ins w:id="1308" w:author="CKO" w:date="2021-04-20T11:31:00Z"/>
                <w:color w:val="000000"/>
                <w:sz w:val="22"/>
                <w:szCs w:val="22"/>
                <w:lang w:eastAsia="en-US"/>
              </w:rPr>
            </w:pPr>
            <w:ins w:id="1309" w:author="CKO" w:date="2021-04-20T11:31:00Z">
              <w:r>
                <w:rPr>
                  <w:color w:val="000000"/>
                  <w:sz w:val="22"/>
                  <w:szCs w:val="22"/>
                  <w:lang w:eastAsia="en-US"/>
                </w:rPr>
                <w:t>14</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1FB794B" w14:textId="1CCB6D7D" w:rsidR="007316F2" w:rsidRDefault="007316F2" w:rsidP="00F45E97">
            <w:pPr>
              <w:spacing w:line="256" w:lineRule="auto"/>
              <w:jc w:val="both"/>
              <w:rPr>
                <w:ins w:id="1310" w:author="CKO" w:date="2021-04-20T11:31:00Z"/>
                <w:sz w:val="22"/>
                <w:szCs w:val="22"/>
                <w:lang w:eastAsia="en-US"/>
              </w:rPr>
            </w:pPr>
            <w:ins w:id="1311" w:author="CKO" w:date="2021-04-20T11:31:00Z">
              <w:r>
                <w:rPr>
                  <w:sz w:val="22"/>
                  <w:szCs w:val="22"/>
                  <w:lang w:eastAsia="en-US"/>
                </w:rPr>
                <w:t xml:space="preserve">Je rozdiel medzi celkovým počtom účastníkov (vykázaný v tabuľke 4A) a celkovým súčtom účastníkov („grand </w:t>
              </w:r>
              <w:proofErr w:type="spellStart"/>
              <w:r>
                <w:rPr>
                  <w:sz w:val="22"/>
                  <w:szCs w:val="22"/>
                  <w:lang w:eastAsia="en-US"/>
                </w:rPr>
                <w:t>total</w:t>
              </w:r>
              <w:proofErr w:type="spellEnd"/>
              <w:r>
                <w:rPr>
                  <w:sz w:val="22"/>
                  <w:szCs w:val="22"/>
                  <w:lang w:eastAsia="en-US"/>
                </w:rPr>
                <w:t xml:space="preserve">“) (vykázaný v kapitole 1.2 VS/ZS) </w:t>
              </w:r>
              <w:r w:rsidR="00F45E97">
                <w:rPr>
                  <w:sz w:val="22"/>
                  <w:szCs w:val="22"/>
                  <w:lang w:eastAsia="en-US"/>
                </w:rPr>
                <w:t>nižší</w:t>
              </w:r>
              <w:r>
                <w:rPr>
                  <w:sz w:val="22"/>
                  <w:szCs w:val="22"/>
                  <w:lang w:eastAsia="en-US"/>
                </w:rPr>
                <w:t xml:space="preserve"> ako 10</w:t>
              </w:r>
            </w:ins>
            <w:r w:rsidR="00CD1E3B">
              <w:rPr>
                <w:sz w:val="22"/>
                <w:szCs w:val="22"/>
                <w:lang w:eastAsia="en-US"/>
              </w:rPr>
              <w:t xml:space="preserve"> </w:t>
            </w:r>
            <w:ins w:id="1312" w:author="CKO" w:date="2021-04-20T11:31:00Z">
              <w:r>
                <w:rPr>
                  <w:sz w:val="22"/>
                  <w:szCs w:val="22"/>
                  <w:lang w:eastAsia="en-US"/>
                </w:rPr>
                <w:t>%</w:t>
              </w:r>
              <w:r w:rsidR="00F45E97">
                <w:rPr>
                  <w:sz w:val="22"/>
                  <w:szCs w:val="22"/>
                  <w:lang w:eastAsia="en-US"/>
                </w:rPr>
                <w:t xml:space="preserve"> (relevantné len pre OP spolufinancované z ESF)</w:t>
              </w:r>
              <w:r>
                <w:rPr>
                  <w:sz w:val="22"/>
                  <w:szCs w:val="22"/>
                  <w:lang w:eastAsia="en-US"/>
                </w:rPr>
                <w:t xml:space="preserve">? </w:t>
              </w:r>
            </w:ins>
          </w:p>
        </w:tc>
        <w:tc>
          <w:tcPr>
            <w:tcW w:w="567" w:type="dxa"/>
            <w:tcBorders>
              <w:top w:val="single" w:sz="4" w:space="0" w:color="auto"/>
              <w:left w:val="single" w:sz="4" w:space="0" w:color="auto"/>
              <w:bottom w:val="single" w:sz="4" w:space="0" w:color="auto"/>
              <w:right w:val="single" w:sz="4" w:space="0" w:color="auto"/>
            </w:tcBorders>
            <w:vAlign w:val="center"/>
          </w:tcPr>
          <w:p w14:paraId="7768F8E7" w14:textId="77777777" w:rsidR="007316F2" w:rsidRDefault="007316F2" w:rsidP="007316F2">
            <w:pPr>
              <w:spacing w:line="256" w:lineRule="auto"/>
              <w:jc w:val="center"/>
              <w:rPr>
                <w:ins w:id="1313"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219AC6" w14:textId="77777777" w:rsidR="007316F2" w:rsidRDefault="007316F2" w:rsidP="007316F2">
            <w:pPr>
              <w:spacing w:line="256" w:lineRule="auto"/>
              <w:jc w:val="center"/>
              <w:rPr>
                <w:ins w:id="1314"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13B6449" w14:textId="77777777" w:rsidR="007316F2" w:rsidRDefault="007316F2" w:rsidP="007316F2">
            <w:pPr>
              <w:spacing w:line="256" w:lineRule="auto"/>
              <w:jc w:val="center"/>
              <w:rPr>
                <w:ins w:id="1315"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8333DC" w14:textId="6E9829CF" w:rsidR="007316F2" w:rsidRPr="00BD6F7F" w:rsidRDefault="007316F2" w:rsidP="00572375">
            <w:pPr>
              <w:spacing w:line="256" w:lineRule="auto"/>
              <w:jc w:val="center"/>
              <w:rPr>
                <w:ins w:id="1316" w:author="CKO" w:date="2021-04-20T11:31:00Z"/>
                <w:bCs/>
                <w:color w:val="000000"/>
                <w:sz w:val="22"/>
                <w:szCs w:val="22"/>
                <w:lang w:eastAsia="en-US"/>
              </w:rPr>
            </w:pPr>
          </w:p>
        </w:tc>
      </w:tr>
      <w:tr w:rsidR="00F45E97" w14:paraId="4F3EFBBC" w14:textId="77777777" w:rsidTr="00754633">
        <w:trPr>
          <w:trHeight w:val="495"/>
          <w:ins w:id="1317" w:author="CKO" w:date="2021-04-20T11:31:00Z"/>
        </w:trPr>
        <w:tc>
          <w:tcPr>
            <w:tcW w:w="582" w:type="dxa"/>
            <w:tcBorders>
              <w:top w:val="single" w:sz="4" w:space="0" w:color="auto"/>
              <w:left w:val="single" w:sz="4" w:space="0" w:color="auto"/>
              <w:right w:val="single" w:sz="4" w:space="0" w:color="auto"/>
            </w:tcBorders>
            <w:vAlign w:val="center"/>
          </w:tcPr>
          <w:p w14:paraId="4BBA0C7E" w14:textId="5D030D13" w:rsidR="00F45E97" w:rsidRDefault="00F45E97" w:rsidP="007316F2">
            <w:pPr>
              <w:jc w:val="center"/>
              <w:rPr>
                <w:ins w:id="1318" w:author="CKO" w:date="2021-04-20T11:31:00Z"/>
                <w:color w:val="000000"/>
                <w:sz w:val="22"/>
                <w:szCs w:val="22"/>
                <w:lang w:eastAsia="en-US"/>
              </w:rPr>
            </w:pPr>
            <w:ins w:id="1319" w:author="CKO" w:date="2021-04-20T11:31:00Z">
              <w:r>
                <w:rPr>
                  <w:color w:val="000000"/>
                  <w:sz w:val="22"/>
                  <w:szCs w:val="22"/>
                  <w:lang w:eastAsia="en-US"/>
                </w:rPr>
                <w:t>15</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7E1404" w14:textId="380F992D" w:rsidR="00F45E97" w:rsidRDefault="00F45E97" w:rsidP="00F45E97">
            <w:pPr>
              <w:spacing w:line="256" w:lineRule="auto"/>
              <w:jc w:val="both"/>
              <w:rPr>
                <w:ins w:id="1320" w:author="CKO" w:date="2021-04-20T11:31:00Z"/>
                <w:sz w:val="22"/>
                <w:szCs w:val="22"/>
                <w:lang w:eastAsia="en-US"/>
              </w:rPr>
            </w:pPr>
            <w:ins w:id="1321" w:author="CKO" w:date="2021-04-20T11:31:00Z">
              <w:r>
                <w:rPr>
                  <w:sz w:val="22"/>
                  <w:szCs w:val="22"/>
                  <w:lang w:eastAsia="en-US"/>
                </w:rPr>
                <w:t xml:space="preserve">Ak je rozdiel medzi celkovým počtom účastníkov (vykázaný v tabuľke 4A) a celkovým súčtom účastníkov („grand </w:t>
              </w:r>
              <w:proofErr w:type="spellStart"/>
              <w:r>
                <w:rPr>
                  <w:sz w:val="22"/>
                  <w:szCs w:val="22"/>
                  <w:lang w:eastAsia="en-US"/>
                </w:rPr>
                <w:t>total</w:t>
              </w:r>
              <w:proofErr w:type="spellEnd"/>
              <w:r>
                <w:rPr>
                  <w:sz w:val="22"/>
                  <w:szCs w:val="22"/>
                  <w:lang w:eastAsia="en-US"/>
                </w:rPr>
                <w:t>“) (vykázaný v kapitole 1.2 VS/ZS) väčší ako 10</w:t>
              </w:r>
            </w:ins>
            <w:r w:rsidR="00CD1E3B">
              <w:rPr>
                <w:sz w:val="22"/>
                <w:szCs w:val="22"/>
                <w:lang w:eastAsia="en-US"/>
              </w:rPr>
              <w:t xml:space="preserve"> </w:t>
            </w:r>
            <w:ins w:id="1322" w:author="CKO" w:date="2021-04-20T11:31:00Z">
              <w:r>
                <w:rPr>
                  <w:sz w:val="22"/>
                  <w:szCs w:val="22"/>
                  <w:lang w:eastAsia="en-US"/>
                </w:rPr>
                <w:t>%, vykonal RO hĺbkovú analýzu príčin tohto rozdielu (relevantné len pre OP spolufinancované z ESF)?</w:t>
              </w:r>
            </w:ins>
          </w:p>
        </w:tc>
        <w:tc>
          <w:tcPr>
            <w:tcW w:w="567" w:type="dxa"/>
            <w:tcBorders>
              <w:top w:val="single" w:sz="4" w:space="0" w:color="auto"/>
              <w:left w:val="single" w:sz="4" w:space="0" w:color="auto"/>
              <w:bottom w:val="single" w:sz="4" w:space="0" w:color="auto"/>
              <w:right w:val="single" w:sz="4" w:space="0" w:color="auto"/>
            </w:tcBorders>
            <w:vAlign w:val="center"/>
          </w:tcPr>
          <w:p w14:paraId="6ED2B9E9" w14:textId="77777777" w:rsidR="00F45E97" w:rsidRDefault="00F45E97" w:rsidP="007316F2">
            <w:pPr>
              <w:spacing w:line="256" w:lineRule="auto"/>
              <w:jc w:val="center"/>
              <w:rPr>
                <w:ins w:id="1323"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332565" w14:textId="77777777" w:rsidR="00F45E97" w:rsidRDefault="00F45E97" w:rsidP="007316F2">
            <w:pPr>
              <w:spacing w:line="256" w:lineRule="auto"/>
              <w:jc w:val="center"/>
              <w:rPr>
                <w:ins w:id="1324"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2E5002" w14:textId="77777777" w:rsidR="00F45E97" w:rsidRDefault="00F45E97" w:rsidP="007316F2">
            <w:pPr>
              <w:spacing w:line="256" w:lineRule="auto"/>
              <w:jc w:val="center"/>
              <w:rPr>
                <w:ins w:id="1325"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9C03F09" w14:textId="598F7629" w:rsidR="00F45E97" w:rsidRDefault="00F45E97" w:rsidP="00F45E97">
            <w:pPr>
              <w:spacing w:line="256" w:lineRule="auto"/>
              <w:jc w:val="center"/>
              <w:rPr>
                <w:ins w:id="1326" w:author="CKO" w:date="2021-04-20T11:31:00Z"/>
                <w:bCs/>
                <w:color w:val="000000"/>
                <w:sz w:val="22"/>
                <w:szCs w:val="22"/>
                <w:lang w:eastAsia="en-US"/>
              </w:rPr>
            </w:pPr>
            <w:ins w:id="1327" w:author="CKO" w:date="2021-04-20T11:31:00Z">
              <w:r>
                <w:rPr>
                  <w:bCs/>
                  <w:color w:val="000000"/>
                  <w:sz w:val="22"/>
                  <w:szCs w:val="22"/>
                  <w:lang w:eastAsia="en-US"/>
                </w:rPr>
                <w:t>V prípade rozdielu väčšieho ako 10</w:t>
              </w:r>
            </w:ins>
            <w:r w:rsidR="00CD1E3B">
              <w:rPr>
                <w:bCs/>
                <w:color w:val="000000"/>
                <w:sz w:val="22"/>
                <w:szCs w:val="22"/>
                <w:lang w:eastAsia="en-US"/>
              </w:rPr>
              <w:t xml:space="preserve"> </w:t>
            </w:r>
            <w:ins w:id="1328" w:author="CKO" w:date="2021-04-20T11:31:00Z">
              <w:r>
                <w:rPr>
                  <w:bCs/>
                  <w:color w:val="000000"/>
                  <w:sz w:val="22"/>
                  <w:szCs w:val="22"/>
                  <w:lang w:eastAsia="en-US"/>
                </w:rPr>
                <w:t>% RO popíše príčiny tohto rozdielu v časti I.6 VS/ZS</w:t>
              </w:r>
            </w:ins>
          </w:p>
        </w:tc>
      </w:tr>
      <w:tr w:rsidR="00F45E97" w14:paraId="0B0D89F4" w14:textId="77777777" w:rsidTr="00754633">
        <w:trPr>
          <w:trHeight w:val="495"/>
          <w:ins w:id="1329" w:author="CKO" w:date="2021-04-20T11:31:00Z"/>
        </w:trPr>
        <w:tc>
          <w:tcPr>
            <w:tcW w:w="582" w:type="dxa"/>
            <w:tcBorders>
              <w:top w:val="single" w:sz="4" w:space="0" w:color="auto"/>
              <w:left w:val="single" w:sz="4" w:space="0" w:color="auto"/>
              <w:right w:val="single" w:sz="4" w:space="0" w:color="auto"/>
            </w:tcBorders>
            <w:vAlign w:val="center"/>
          </w:tcPr>
          <w:p w14:paraId="26F11F49" w14:textId="48A649F6" w:rsidR="00F45E97" w:rsidRDefault="00F45E97" w:rsidP="007316F2">
            <w:pPr>
              <w:jc w:val="center"/>
              <w:rPr>
                <w:ins w:id="1330" w:author="CKO" w:date="2021-04-20T11:31:00Z"/>
                <w:color w:val="000000"/>
                <w:sz w:val="22"/>
                <w:szCs w:val="22"/>
                <w:lang w:eastAsia="en-US"/>
              </w:rPr>
            </w:pPr>
            <w:ins w:id="1331" w:author="CKO" w:date="2021-04-20T11:31:00Z">
              <w:r>
                <w:rPr>
                  <w:color w:val="000000"/>
                  <w:sz w:val="22"/>
                  <w:szCs w:val="22"/>
                  <w:lang w:eastAsia="en-US"/>
                </w:rPr>
                <w:t>16</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B49F250" w14:textId="1E9DACAB" w:rsidR="00F45E97" w:rsidRDefault="00F45E97" w:rsidP="00F45E97">
            <w:pPr>
              <w:spacing w:line="256" w:lineRule="auto"/>
              <w:jc w:val="both"/>
              <w:rPr>
                <w:ins w:id="1332" w:author="CKO" w:date="2021-04-20T11:31:00Z"/>
                <w:sz w:val="22"/>
                <w:szCs w:val="22"/>
                <w:lang w:eastAsia="en-US"/>
              </w:rPr>
            </w:pPr>
            <w:ins w:id="1333" w:author="CKO" w:date="2021-04-20T11:31:00Z">
              <w:r w:rsidRPr="00F45E97">
                <w:rPr>
                  <w:sz w:val="22"/>
                  <w:szCs w:val="22"/>
                  <w:lang w:eastAsia="en-US"/>
                </w:rPr>
                <w:t>Je vo VS</w:t>
              </w:r>
              <w:r>
                <w:rPr>
                  <w:sz w:val="22"/>
                  <w:szCs w:val="22"/>
                  <w:lang w:eastAsia="en-US"/>
                </w:rPr>
                <w:t>/ZS</w:t>
              </w:r>
              <w:r w:rsidRPr="00F45E97">
                <w:rPr>
                  <w:sz w:val="22"/>
                  <w:szCs w:val="22"/>
                  <w:lang w:eastAsia="en-US"/>
                </w:rPr>
                <w:t xml:space="preserve"> v časti I.6 bližšie popísaná informácia o príčinách rozdielu </w:t>
              </w:r>
              <w:r>
                <w:rPr>
                  <w:sz w:val="22"/>
                  <w:szCs w:val="22"/>
                  <w:lang w:eastAsia="en-US"/>
                </w:rPr>
                <w:t>väčšieho ako 10</w:t>
              </w:r>
            </w:ins>
            <w:r w:rsidR="00CD1E3B">
              <w:rPr>
                <w:sz w:val="22"/>
                <w:szCs w:val="22"/>
                <w:lang w:eastAsia="en-US"/>
              </w:rPr>
              <w:t xml:space="preserve"> </w:t>
            </w:r>
            <w:ins w:id="1334" w:author="CKO" w:date="2021-04-20T11:31:00Z">
              <w:r>
                <w:rPr>
                  <w:sz w:val="22"/>
                  <w:szCs w:val="22"/>
                  <w:lang w:eastAsia="en-US"/>
                </w:rPr>
                <w:t xml:space="preserve">% medzi celkovým počtom účastníkov (vykázaný v tabuľke 4A) a celkovým súčtom účastníkov („grand </w:t>
              </w:r>
              <w:proofErr w:type="spellStart"/>
              <w:r>
                <w:rPr>
                  <w:sz w:val="22"/>
                  <w:szCs w:val="22"/>
                  <w:lang w:eastAsia="en-US"/>
                </w:rPr>
                <w:t>total</w:t>
              </w:r>
              <w:proofErr w:type="spellEnd"/>
              <w:r>
                <w:rPr>
                  <w:sz w:val="22"/>
                  <w:szCs w:val="22"/>
                  <w:lang w:eastAsia="en-US"/>
                </w:rPr>
                <w:t xml:space="preserve">“) (vykázaný v kapitole 1.2 VS/ZS) </w:t>
              </w:r>
              <w:r w:rsidRPr="00F45E97">
                <w:rPr>
                  <w:sz w:val="22"/>
                  <w:szCs w:val="22"/>
                  <w:lang w:eastAsia="en-US"/>
                </w:rPr>
                <w:t>vrátane prijatých/plánovaných opatrení na zníženie rozdielu</w:t>
              </w:r>
              <w:r>
                <w:rPr>
                  <w:sz w:val="22"/>
                  <w:szCs w:val="22"/>
                  <w:lang w:eastAsia="en-US"/>
                </w:rPr>
                <w:t xml:space="preserve"> (relevantné len pre OP spolufinancované z ESF)?</w:t>
              </w:r>
            </w:ins>
          </w:p>
        </w:tc>
        <w:tc>
          <w:tcPr>
            <w:tcW w:w="567" w:type="dxa"/>
            <w:tcBorders>
              <w:top w:val="single" w:sz="4" w:space="0" w:color="auto"/>
              <w:left w:val="single" w:sz="4" w:space="0" w:color="auto"/>
              <w:bottom w:val="single" w:sz="4" w:space="0" w:color="auto"/>
              <w:right w:val="single" w:sz="4" w:space="0" w:color="auto"/>
            </w:tcBorders>
            <w:vAlign w:val="center"/>
          </w:tcPr>
          <w:p w14:paraId="2EE1A2C8" w14:textId="77777777" w:rsidR="00F45E97" w:rsidRDefault="00F45E97" w:rsidP="007316F2">
            <w:pPr>
              <w:spacing w:line="256" w:lineRule="auto"/>
              <w:jc w:val="center"/>
              <w:rPr>
                <w:ins w:id="1335"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12EA395" w14:textId="77777777" w:rsidR="00F45E97" w:rsidRDefault="00F45E97" w:rsidP="007316F2">
            <w:pPr>
              <w:spacing w:line="256" w:lineRule="auto"/>
              <w:jc w:val="center"/>
              <w:rPr>
                <w:ins w:id="1336"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5464534" w14:textId="77777777" w:rsidR="00F45E97" w:rsidRDefault="00F45E97" w:rsidP="007316F2">
            <w:pPr>
              <w:spacing w:line="256" w:lineRule="auto"/>
              <w:jc w:val="center"/>
              <w:rPr>
                <w:ins w:id="1337"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3D9869A" w14:textId="77777777" w:rsidR="00F45E97" w:rsidRDefault="00F45E97" w:rsidP="00572375">
            <w:pPr>
              <w:spacing w:line="256" w:lineRule="auto"/>
              <w:jc w:val="center"/>
              <w:rPr>
                <w:ins w:id="1338" w:author="CKO" w:date="2021-04-20T11:31:00Z"/>
                <w:bCs/>
                <w:color w:val="000000"/>
                <w:sz w:val="22"/>
                <w:szCs w:val="22"/>
                <w:lang w:eastAsia="en-US"/>
              </w:rPr>
            </w:pPr>
          </w:p>
        </w:tc>
      </w:tr>
      <w:tr w:rsidR="007316F2" w14:paraId="7E9236EC" w14:textId="77777777" w:rsidTr="00754633">
        <w:trPr>
          <w:trHeight w:val="495"/>
          <w:ins w:id="1339" w:author="CKO" w:date="2021-04-20T11:31:00Z"/>
        </w:trPr>
        <w:tc>
          <w:tcPr>
            <w:tcW w:w="582" w:type="dxa"/>
            <w:tcBorders>
              <w:top w:val="single" w:sz="4" w:space="0" w:color="auto"/>
              <w:left w:val="single" w:sz="4" w:space="0" w:color="auto"/>
              <w:right w:val="single" w:sz="4" w:space="0" w:color="auto"/>
            </w:tcBorders>
            <w:vAlign w:val="center"/>
          </w:tcPr>
          <w:p w14:paraId="70CC2A03" w14:textId="63583780" w:rsidR="007316F2" w:rsidRDefault="00F45E97" w:rsidP="007316F2">
            <w:pPr>
              <w:jc w:val="center"/>
              <w:rPr>
                <w:ins w:id="1340" w:author="CKO" w:date="2021-04-20T11:31:00Z"/>
                <w:color w:val="000000"/>
                <w:sz w:val="22"/>
                <w:szCs w:val="22"/>
                <w:lang w:eastAsia="en-US"/>
              </w:rPr>
            </w:pPr>
            <w:ins w:id="1341" w:author="CKO" w:date="2021-04-20T11:31:00Z">
              <w:r>
                <w:rPr>
                  <w:color w:val="000000"/>
                  <w:sz w:val="22"/>
                  <w:szCs w:val="22"/>
                  <w:lang w:eastAsia="en-US"/>
                </w:rPr>
                <w:t>17</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374B1FE" w14:textId="097C86CE" w:rsidR="007316F2" w:rsidRDefault="007316F2" w:rsidP="007316F2">
            <w:pPr>
              <w:spacing w:line="256" w:lineRule="auto"/>
              <w:jc w:val="both"/>
              <w:rPr>
                <w:ins w:id="1342" w:author="CKO" w:date="2021-04-20T11:31:00Z"/>
                <w:sz w:val="22"/>
                <w:szCs w:val="22"/>
                <w:lang w:eastAsia="en-US"/>
              </w:rPr>
            </w:pPr>
            <w:ins w:id="1343" w:author="CKO" w:date="2021-04-20T11:31:00Z">
              <w:r>
                <w:rPr>
                  <w:sz w:val="22"/>
                  <w:szCs w:val="22"/>
                  <w:lang w:eastAsia="en-US"/>
                </w:rPr>
                <w:t>Sú hodnoty MU výstupu v tabuľke 5 (výkonnostný rámec) vykazované za čiastočne realizované aj plne realizované projekty?</w:t>
              </w:r>
            </w:ins>
          </w:p>
        </w:tc>
        <w:tc>
          <w:tcPr>
            <w:tcW w:w="567" w:type="dxa"/>
            <w:tcBorders>
              <w:top w:val="single" w:sz="4" w:space="0" w:color="auto"/>
              <w:left w:val="single" w:sz="4" w:space="0" w:color="auto"/>
              <w:bottom w:val="single" w:sz="4" w:space="0" w:color="auto"/>
              <w:right w:val="single" w:sz="4" w:space="0" w:color="auto"/>
            </w:tcBorders>
            <w:vAlign w:val="center"/>
          </w:tcPr>
          <w:p w14:paraId="0EDD55B0" w14:textId="77777777" w:rsidR="007316F2" w:rsidRDefault="007316F2" w:rsidP="007316F2">
            <w:pPr>
              <w:spacing w:line="256" w:lineRule="auto"/>
              <w:jc w:val="center"/>
              <w:rPr>
                <w:ins w:id="1344"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2CF071" w14:textId="77777777" w:rsidR="007316F2" w:rsidRDefault="007316F2" w:rsidP="007316F2">
            <w:pPr>
              <w:spacing w:line="256" w:lineRule="auto"/>
              <w:jc w:val="center"/>
              <w:rPr>
                <w:ins w:id="1345"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310FF09" w14:textId="77777777" w:rsidR="007316F2" w:rsidRDefault="007316F2" w:rsidP="007316F2">
            <w:pPr>
              <w:spacing w:line="256" w:lineRule="auto"/>
              <w:jc w:val="center"/>
              <w:rPr>
                <w:ins w:id="1346"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E14C9E4" w14:textId="77777777" w:rsidR="007316F2" w:rsidRDefault="007316F2" w:rsidP="007316F2">
            <w:pPr>
              <w:spacing w:line="256" w:lineRule="auto"/>
              <w:rPr>
                <w:ins w:id="1347" w:author="CKO" w:date="2021-04-20T11:31:00Z"/>
                <w:bCs/>
                <w:color w:val="000000"/>
                <w:sz w:val="22"/>
                <w:szCs w:val="22"/>
                <w:lang w:eastAsia="en-US"/>
              </w:rPr>
            </w:pPr>
          </w:p>
        </w:tc>
      </w:tr>
      <w:tr w:rsidR="007316F2" w14:paraId="10A12C9F" w14:textId="77777777" w:rsidTr="00754633">
        <w:trPr>
          <w:trHeight w:val="495"/>
          <w:ins w:id="1348" w:author="CKO" w:date="2021-04-20T11:31:00Z"/>
        </w:trPr>
        <w:tc>
          <w:tcPr>
            <w:tcW w:w="582" w:type="dxa"/>
            <w:tcBorders>
              <w:top w:val="single" w:sz="4" w:space="0" w:color="auto"/>
              <w:left w:val="single" w:sz="4" w:space="0" w:color="auto"/>
              <w:right w:val="single" w:sz="4" w:space="0" w:color="auto"/>
            </w:tcBorders>
            <w:vAlign w:val="center"/>
          </w:tcPr>
          <w:p w14:paraId="7BC605CD" w14:textId="01C3D979" w:rsidR="007316F2" w:rsidRDefault="00F45E97" w:rsidP="007316F2">
            <w:pPr>
              <w:jc w:val="center"/>
              <w:rPr>
                <w:ins w:id="1349" w:author="CKO" w:date="2021-04-20T11:31:00Z"/>
                <w:color w:val="000000"/>
                <w:sz w:val="22"/>
                <w:szCs w:val="22"/>
                <w:lang w:eastAsia="en-US"/>
              </w:rPr>
            </w:pPr>
            <w:ins w:id="1350" w:author="CKO" w:date="2021-04-20T11:31:00Z">
              <w:r>
                <w:rPr>
                  <w:color w:val="000000"/>
                  <w:sz w:val="22"/>
                  <w:szCs w:val="22"/>
                  <w:lang w:eastAsia="en-US"/>
                </w:rPr>
                <w:t>18</w:t>
              </w:r>
              <w:r w:rsidR="007316F2">
                <w:rPr>
                  <w:color w:val="000000"/>
                  <w:sz w:val="22"/>
                  <w:szCs w:val="22"/>
                  <w:lang w:eastAsia="en-US"/>
                </w:rPr>
                <w:t>*</w:t>
              </w:r>
            </w:ins>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6D97D75" w14:textId="7F6B6CEE" w:rsidR="007316F2" w:rsidRDefault="007316F2" w:rsidP="007316F2">
            <w:pPr>
              <w:spacing w:line="256" w:lineRule="auto"/>
              <w:jc w:val="both"/>
              <w:rPr>
                <w:ins w:id="1351" w:author="CKO" w:date="2021-04-20T11:31:00Z"/>
                <w:sz w:val="22"/>
                <w:szCs w:val="22"/>
                <w:lang w:eastAsia="en-US"/>
              </w:rPr>
            </w:pPr>
            <w:ins w:id="1352" w:author="CKO" w:date="2021-04-20T11:31:00Z">
              <w:r>
                <w:rPr>
                  <w:sz w:val="22"/>
                  <w:szCs w:val="22"/>
                  <w:lang w:eastAsia="en-US"/>
                </w:rPr>
                <w:t xml:space="preserve">Ak sú hodnoty MU výstupu vo výkonnostnom rámci (tabuľka 5) vykazované aj za čiastočne realizované projekty, sú v poznámke v tabuľke pri každom takomto </w:t>
              </w:r>
              <w:r>
                <w:rPr>
                  <w:sz w:val="22"/>
                  <w:szCs w:val="22"/>
                  <w:lang w:eastAsia="en-US"/>
                </w:rPr>
                <w:lastRenderedPageBreak/>
                <w:t>MU uvedené zvlášť hodnoty MU za čiastočne a plne realizované projekty?</w:t>
              </w:r>
            </w:ins>
          </w:p>
        </w:tc>
        <w:tc>
          <w:tcPr>
            <w:tcW w:w="567" w:type="dxa"/>
            <w:tcBorders>
              <w:top w:val="single" w:sz="4" w:space="0" w:color="auto"/>
              <w:left w:val="single" w:sz="4" w:space="0" w:color="auto"/>
              <w:bottom w:val="single" w:sz="4" w:space="0" w:color="auto"/>
              <w:right w:val="single" w:sz="4" w:space="0" w:color="auto"/>
            </w:tcBorders>
            <w:vAlign w:val="center"/>
          </w:tcPr>
          <w:p w14:paraId="10AEF89A" w14:textId="77777777" w:rsidR="007316F2" w:rsidRDefault="007316F2" w:rsidP="007316F2">
            <w:pPr>
              <w:spacing w:line="256" w:lineRule="auto"/>
              <w:jc w:val="center"/>
              <w:rPr>
                <w:ins w:id="1353" w:author="CKO" w:date="2021-04-20T11:31:00Z"/>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383F29B" w14:textId="77777777" w:rsidR="007316F2" w:rsidRDefault="007316F2" w:rsidP="007316F2">
            <w:pPr>
              <w:spacing w:line="256" w:lineRule="auto"/>
              <w:jc w:val="center"/>
              <w:rPr>
                <w:ins w:id="1354" w:author="CKO" w:date="2021-04-20T11:31:00Z"/>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FEE2CD" w14:textId="77777777" w:rsidR="007316F2" w:rsidRDefault="007316F2" w:rsidP="007316F2">
            <w:pPr>
              <w:spacing w:line="256" w:lineRule="auto"/>
              <w:jc w:val="center"/>
              <w:rPr>
                <w:ins w:id="1355" w:author="CKO" w:date="2021-04-20T11:31:00Z"/>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84F98AF" w14:textId="77777777" w:rsidR="007316F2" w:rsidRPr="00BD6F7F" w:rsidRDefault="007316F2" w:rsidP="007316F2">
            <w:pPr>
              <w:spacing w:line="256" w:lineRule="auto"/>
              <w:rPr>
                <w:ins w:id="1356" w:author="CKO" w:date="2021-04-20T11:31:00Z"/>
                <w:bCs/>
                <w:color w:val="000000"/>
                <w:sz w:val="22"/>
                <w:szCs w:val="22"/>
                <w:lang w:eastAsia="en-US"/>
              </w:rPr>
            </w:pPr>
          </w:p>
        </w:tc>
      </w:tr>
      <w:tr w:rsidR="007316F2" w14:paraId="0117C156" w14:textId="77777777" w:rsidTr="00754633">
        <w:trPr>
          <w:trHeight w:val="300"/>
          <w:ins w:id="1357" w:author="CKO" w:date="2021-04-20T11:31:00Z"/>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2398856" w14:textId="77777777" w:rsidR="007316F2" w:rsidRDefault="007316F2" w:rsidP="007316F2">
            <w:pPr>
              <w:spacing w:line="256" w:lineRule="auto"/>
              <w:rPr>
                <w:ins w:id="1358" w:author="CKO" w:date="2021-04-20T11:31:00Z"/>
                <w:b/>
                <w:bCs/>
                <w:lang w:eastAsia="en-US"/>
              </w:rPr>
            </w:pPr>
            <w:ins w:id="1359" w:author="CKO" w:date="2021-04-20T11:31:00Z">
              <w:r>
                <w:rPr>
                  <w:b/>
                  <w:bCs/>
                  <w:sz w:val="22"/>
                  <w:szCs w:val="22"/>
                  <w:lang w:eastAsia="en-US"/>
                </w:rPr>
                <w:t>Kontrolu vykonal</w:t>
              </w:r>
              <w:r>
                <w:rPr>
                  <w:rStyle w:val="Odkaznapoznmkupodiarou"/>
                  <w:b/>
                  <w:bCs/>
                  <w:lang w:eastAsia="en-US"/>
                </w:rPr>
                <w:footnoteReference w:id="46"/>
              </w:r>
              <w:r>
                <w:rPr>
                  <w:b/>
                  <w:bCs/>
                  <w:sz w:val="22"/>
                  <w:szCs w:val="22"/>
                  <w:lang w:eastAsia="en-US"/>
                </w:rPr>
                <w:t>:</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4430040A" w14:textId="77777777" w:rsidR="007316F2" w:rsidRDefault="007316F2" w:rsidP="007316F2">
            <w:pPr>
              <w:spacing w:line="256" w:lineRule="auto"/>
              <w:rPr>
                <w:ins w:id="1362" w:author="CKO" w:date="2021-04-20T11:31:00Z"/>
                <w:color w:val="000000"/>
                <w:lang w:eastAsia="en-US"/>
              </w:rPr>
            </w:pPr>
            <w:ins w:id="1363" w:author="CKO" w:date="2021-04-20T11:31:00Z">
              <w:r>
                <w:rPr>
                  <w:color w:val="000000"/>
                  <w:sz w:val="22"/>
                  <w:szCs w:val="22"/>
                  <w:lang w:eastAsia="en-US"/>
                </w:rPr>
                <w:t> </w:t>
              </w:r>
            </w:ins>
          </w:p>
        </w:tc>
      </w:tr>
      <w:tr w:rsidR="007316F2" w14:paraId="649B119D" w14:textId="77777777" w:rsidTr="00754633">
        <w:trPr>
          <w:trHeight w:val="300"/>
          <w:ins w:id="1364" w:author="CKO" w:date="2021-04-20T11:31:00Z"/>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0C195" w14:textId="77777777" w:rsidR="007316F2" w:rsidRDefault="007316F2" w:rsidP="007316F2">
            <w:pPr>
              <w:spacing w:line="256" w:lineRule="auto"/>
              <w:rPr>
                <w:ins w:id="1365" w:author="CKO" w:date="2021-04-20T11:31:00Z"/>
                <w:b/>
                <w:bCs/>
                <w:lang w:eastAsia="en-US"/>
              </w:rPr>
            </w:pPr>
            <w:ins w:id="1366" w:author="CKO" w:date="2021-04-20T11:31:00Z">
              <w:r>
                <w:rPr>
                  <w:b/>
                  <w:bCs/>
                  <w:sz w:val="22"/>
                  <w:szCs w:val="22"/>
                  <w:lang w:eastAsia="en-US"/>
                </w:rPr>
                <w:t>Dátum:</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25EF3398" w14:textId="77777777" w:rsidR="007316F2" w:rsidRDefault="007316F2" w:rsidP="007316F2">
            <w:pPr>
              <w:spacing w:line="256" w:lineRule="auto"/>
              <w:rPr>
                <w:ins w:id="1367" w:author="CKO" w:date="2021-04-20T11:31:00Z"/>
                <w:color w:val="000000"/>
                <w:lang w:eastAsia="en-US"/>
              </w:rPr>
            </w:pPr>
            <w:ins w:id="1368" w:author="CKO" w:date="2021-04-20T11:31:00Z">
              <w:r>
                <w:rPr>
                  <w:color w:val="000000"/>
                  <w:sz w:val="22"/>
                  <w:szCs w:val="22"/>
                  <w:lang w:eastAsia="en-US"/>
                </w:rPr>
                <w:t> </w:t>
              </w:r>
            </w:ins>
          </w:p>
        </w:tc>
      </w:tr>
      <w:tr w:rsidR="007316F2" w14:paraId="2117571A" w14:textId="77777777" w:rsidTr="00754633">
        <w:trPr>
          <w:trHeight w:val="300"/>
          <w:ins w:id="1369" w:author="CKO" w:date="2021-04-20T11:31:00Z"/>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FFAFDB" w14:textId="77777777" w:rsidR="007316F2" w:rsidRDefault="007316F2" w:rsidP="007316F2">
            <w:pPr>
              <w:spacing w:line="256" w:lineRule="auto"/>
              <w:rPr>
                <w:ins w:id="1370" w:author="CKO" w:date="2021-04-20T11:31:00Z"/>
                <w:b/>
                <w:bCs/>
                <w:lang w:eastAsia="en-US"/>
              </w:rPr>
            </w:pPr>
            <w:ins w:id="1371" w:author="CKO" w:date="2021-04-20T11:31:00Z">
              <w:r>
                <w:rPr>
                  <w:b/>
                  <w:bCs/>
                  <w:sz w:val="22"/>
                  <w:szCs w:val="22"/>
                  <w:lang w:eastAsia="en-US"/>
                </w:rPr>
                <w:t>Podpis:</w:t>
              </w:r>
            </w:ins>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0B0A3170" w14:textId="77777777" w:rsidR="007316F2" w:rsidRDefault="007316F2" w:rsidP="007316F2">
            <w:pPr>
              <w:spacing w:line="256" w:lineRule="auto"/>
              <w:rPr>
                <w:ins w:id="1372" w:author="CKO" w:date="2021-04-20T11:31:00Z"/>
                <w:color w:val="000000"/>
                <w:lang w:eastAsia="en-US"/>
              </w:rPr>
            </w:pPr>
            <w:ins w:id="1373" w:author="CKO" w:date="2021-04-20T11:31:00Z">
              <w:r>
                <w:rPr>
                  <w:color w:val="000000"/>
                  <w:sz w:val="22"/>
                  <w:szCs w:val="22"/>
                  <w:lang w:eastAsia="en-US"/>
                </w:rPr>
                <w:t> </w:t>
              </w:r>
            </w:ins>
          </w:p>
        </w:tc>
      </w:tr>
    </w:tbl>
    <w:p w14:paraId="328CDCC8" w14:textId="77777777" w:rsidR="00D76A2F" w:rsidRDefault="00D76A2F" w:rsidP="00D76A2F">
      <w:pPr>
        <w:rPr>
          <w:ins w:id="1374" w:author="CKO" w:date="2021-04-20T11:31:00Z"/>
        </w:rPr>
      </w:pPr>
    </w:p>
    <w:p w14:paraId="60FEBEF1" w14:textId="77777777" w:rsidR="00D76A2F" w:rsidRDefault="00D76A2F" w:rsidP="00D76A2F">
      <w:pPr>
        <w:rPr>
          <w:ins w:id="1375" w:author="CKO" w:date="2021-04-20T11:31:00Z"/>
        </w:rPr>
      </w:pPr>
    </w:p>
    <w:p w14:paraId="27F01F09" w14:textId="77777777" w:rsidR="00D76A2F" w:rsidRDefault="00D76A2F" w:rsidP="00D76A2F">
      <w:pPr>
        <w:rPr>
          <w:ins w:id="1376" w:author="CKO" w:date="2021-04-20T11:31:00Z"/>
        </w:rPr>
      </w:pPr>
    </w:p>
    <w:p w14:paraId="1BA8187D" w14:textId="77777777" w:rsidR="00D76A2F" w:rsidRDefault="00D76A2F">
      <w:pPr>
        <w:pStyle w:val="MPCKO3"/>
        <w:pPrChange w:id="1377" w:author="CKO" w:date="2021-04-20T11:31:00Z">
          <w:pPr/>
        </w:pPrChange>
      </w:pPr>
    </w:p>
    <w:sectPr w:rsidR="00D76A2F" w:rsidSect="006F4B86">
      <w:headerReference w:type="default" r:id="rId27"/>
      <w:footerReference w:type="default" r:id="rId28"/>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DCB81" w14:textId="77777777" w:rsidR="00B42364" w:rsidRDefault="00B42364" w:rsidP="00B948E0">
      <w:r>
        <w:separator/>
      </w:r>
    </w:p>
  </w:endnote>
  <w:endnote w:type="continuationSeparator" w:id="0">
    <w:p w14:paraId="20A8CA25" w14:textId="77777777" w:rsidR="00B42364" w:rsidRDefault="00B42364" w:rsidP="00B948E0">
      <w:r>
        <w:continuationSeparator/>
      </w:r>
    </w:p>
  </w:endnote>
  <w:endnote w:type="continuationNotice" w:id="1">
    <w:p w14:paraId="1DE3C697" w14:textId="77777777" w:rsidR="00B42364" w:rsidRDefault="00B42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251E40" w:rsidRDefault="00251E40"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3E90450D" w:rsidR="00251E40" w:rsidRPr="00CF60E2" w:rsidRDefault="00251E40"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4095B">
              <w:rPr>
                <w:noProof/>
              </w:rPr>
              <w:t>2</w:t>
            </w:r>
            <w:r w:rsidRPr="00CF60E2">
              <w:fldChar w:fldCharType="end"/>
            </w:r>
          </w:sdtContent>
        </w:sdt>
      </w:p>
      <w:p w14:paraId="78555EAA" w14:textId="77777777" w:rsidR="00251E40" w:rsidRDefault="00B42364">
        <w:pPr>
          <w:pStyle w:val="Pta"/>
          <w:jc w:val="center"/>
        </w:pPr>
      </w:p>
    </w:sdtContent>
  </w:sdt>
  <w:p w14:paraId="7E1D8775" w14:textId="77777777" w:rsidR="00251E40" w:rsidRDefault="00251E4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EndPr/>
    <w:sdtContent>
      <w:p w14:paraId="40DDDCEE" w14:textId="256388AE" w:rsidR="00251E40" w:rsidRDefault="00251E40"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2E83CC2E" w:rsidR="00251E40" w:rsidRPr="00CF60E2" w:rsidRDefault="00251E40"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4095B">
              <w:rPr>
                <w:noProof/>
              </w:rPr>
              <w:t>55</w:t>
            </w:r>
            <w:r w:rsidRPr="00CF60E2">
              <w:fldChar w:fldCharType="end"/>
            </w:r>
          </w:sdtContent>
        </w:sdt>
      </w:p>
      <w:p w14:paraId="0F24522C" w14:textId="77777777" w:rsidR="00251E40" w:rsidRDefault="00B42364">
        <w:pPr>
          <w:pStyle w:val="Pta"/>
          <w:jc w:val="center"/>
        </w:pPr>
      </w:p>
    </w:sdtContent>
  </w:sdt>
  <w:p w14:paraId="7F710ECA" w14:textId="77777777" w:rsidR="00251E40" w:rsidRDefault="00251E4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7F7A9618" w:rsidR="00251E40" w:rsidRPr="00CF60E2" w:rsidRDefault="00251E40"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4095B">
          <w:rPr>
            <w:noProof/>
          </w:rPr>
          <w:t>62</w:t>
        </w:r>
        <w:r w:rsidRPr="00CF60E2">
          <w:fldChar w:fldCharType="end"/>
        </w:r>
      </w:sdtContent>
    </w:sdt>
  </w:p>
  <w:p w14:paraId="4113AFC8" w14:textId="77777777" w:rsidR="00251E40" w:rsidRDefault="00251E40" w:rsidP="002F215F">
    <w:pPr>
      <w:pStyle w:val="Pta"/>
    </w:pPr>
  </w:p>
  <w:p w14:paraId="2B4B75E8" w14:textId="77777777" w:rsidR="00251E40" w:rsidRDefault="00251E40">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2CA8F65B" w:rsidR="00251E40" w:rsidRPr="00CF60E2" w:rsidRDefault="00251E40"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4095B">
          <w:rPr>
            <w:noProof/>
          </w:rPr>
          <w:t>66</w:t>
        </w:r>
        <w:r w:rsidRPr="00CF60E2">
          <w:fldChar w:fldCharType="end"/>
        </w:r>
      </w:sdtContent>
    </w:sdt>
  </w:p>
  <w:p w14:paraId="47B85705" w14:textId="77777777" w:rsidR="00251E40" w:rsidRDefault="00251E40" w:rsidP="002F215F">
    <w:pPr>
      <w:pStyle w:val="Pta"/>
    </w:pPr>
  </w:p>
  <w:p w14:paraId="05EF37F5" w14:textId="77777777" w:rsidR="00251E40" w:rsidRDefault="00251E40">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5DA6D5BD" w:rsidR="00251E40" w:rsidRPr="00CF60E2" w:rsidRDefault="00251E40"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4095B">
          <w:rPr>
            <w:noProof/>
          </w:rPr>
          <w:t>67</w:t>
        </w:r>
        <w:r w:rsidRPr="00CF60E2">
          <w:fldChar w:fldCharType="end"/>
        </w:r>
      </w:sdtContent>
    </w:sdt>
  </w:p>
  <w:p w14:paraId="0FE401EC" w14:textId="77777777" w:rsidR="00251E40" w:rsidRDefault="00251E40" w:rsidP="002F215F">
    <w:pPr>
      <w:pStyle w:val="Pta"/>
    </w:pPr>
  </w:p>
  <w:p w14:paraId="392A7F12" w14:textId="77777777" w:rsidR="00251E40" w:rsidRDefault="00251E4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21423" w14:textId="77777777" w:rsidR="00B42364" w:rsidRDefault="00B42364" w:rsidP="00B948E0">
      <w:r>
        <w:separator/>
      </w:r>
    </w:p>
  </w:footnote>
  <w:footnote w:type="continuationSeparator" w:id="0">
    <w:p w14:paraId="22FDF651" w14:textId="77777777" w:rsidR="00B42364" w:rsidRDefault="00B42364" w:rsidP="00B948E0">
      <w:r>
        <w:continuationSeparator/>
      </w:r>
    </w:p>
  </w:footnote>
  <w:footnote w:type="continuationNotice" w:id="1">
    <w:p w14:paraId="24F4B3FB" w14:textId="77777777" w:rsidR="00B42364" w:rsidRDefault="00B42364"/>
  </w:footnote>
  <w:footnote w:id="2">
    <w:p w14:paraId="7888D8DF" w14:textId="43FB7DF6" w:rsidR="00251E40" w:rsidRDefault="00251E40">
      <w:pPr>
        <w:pStyle w:val="Textpoznmkypodiarou"/>
      </w:pPr>
      <w:r>
        <w:rPr>
          <w:rStyle w:val="Odkaznapoznmkupodiarou"/>
        </w:rPr>
        <w:footnoteRef/>
      </w:r>
      <w:r>
        <w:t xml:space="preserve"> V systéme ITMS2014+ označené ako „projekty v realizácii“.</w:t>
      </w:r>
    </w:p>
  </w:footnote>
  <w:footnote w:id="3">
    <w:p w14:paraId="1D40E2F5" w14:textId="46D90475" w:rsidR="00251E40" w:rsidRDefault="00251E40">
      <w:pPr>
        <w:pStyle w:val="Textpoznmkypodiarou"/>
      </w:pPr>
      <w:r>
        <w:rPr>
          <w:rStyle w:val="Odkaznapoznmkupodiarou"/>
        </w:rPr>
        <w:footnoteRef/>
      </w:r>
      <w:r>
        <w:t xml:space="preserve"> V systéme ITMS2014+ označené ako „ukončené projekty“.</w:t>
      </w:r>
    </w:p>
  </w:footnote>
  <w:footnote w:id="4">
    <w:p w14:paraId="3900F431" w14:textId="5591493E" w:rsidR="00251E40" w:rsidRDefault="00251E40">
      <w:pPr>
        <w:pStyle w:val="Textpoznmkypodiarou"/>
      </w:pPr>
      <w:r>
        <w:rPr>
          <w:rStyle w:val="Odkaznapoznmkupodiarou"/>
        </w:rPr>
        <w:footnoteRef/>
      </w:r>
      <w:r>
        <w:t xml:space="preserve"> V systéme ITMS2014+ označené ako „ukončené projekty“.</w:t>
      </w:r>
    </w:p>
  </w:footnote>
  <w:footnote w:id="5">
    <w:p w14:paraId="00EFC17E" w14:textId="77777777" w:rsidR="00251E40" w:rsidRPr="001D0B4C" w:rsidRDefault="00251E40" w:rsidP="0001232C">
      <w:pPr>
        <w:pStyle w:val="Textpoznmkypodiarou"/>
        <w:jc w:val="both"/>
        <w:rPr>
          <w:rPrChange w:id="348" w:author="CKO" w:date="2021-04-20T11:31:00Z">
            <w:rPr>
              <w:sz w:val="18"/>
            </w:rPr>
          </w:rPrChange>
        </w:rPr>
      </w:pPr>
      <w:r w:rsidRPr="009000EA">
        <w:rPr>
          <w:rStyle w:val="Odkaznapoznmkupodiarou"/>
          <w:sz w:val="18"/>
          <w:szCs w:val="18"/>
        </w:rPr>
        <w:footnoteRef/>
      </w:r>
      <w:r w:rsidRPr="009000EA">
        <w:rPr>
          <w:sz w:val="18"/>
          <w:szCs w:val="18"/>
        </w:rPr>
        <w:t xml:space="preserve"> </w:t>
      </w:r>
      <w:r w:rsidRPr="001D0B4C">
        <w:rPr>
          <w:rPrChange w:id="349" w:author="CKO" w:date="2021-04-20T11:31:00Z">
            <w:rPr>
              <w:sz w:val="18"/>
            </w:rPr>
          </w:rPrChange>
        </w:rPr>
        <w:t>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 v plnom rozsahu).</w:t>
      </w:r>
    </w:p>
  </w:footnote>
  <w:footnote w:id="6">
    <w:p w14:paraId="4C5F65A6" w14:textId="77777777" w:rsidR="00251E40" w:rsidRPr="001D0B4C" w:rsidRDefault="00251E40" w:rsidP="0001232C">
      <w:pPr>
        <w:pStyle w:val="Textpoznmkypodiarou"/>
        <w:jc w:val="both"/>
      </w:pPr>
      <w:r w:rsidRPr="001D0B4C">
        <w:rPr>
          <w:rStyle w:val="Odkaznapoznmkupodiarou"/>
          <w:rPrChange w:id="350" w:author="CKO" w:date="2021-04-20T11:31:00Z">
            <w:rPr>
              <w:rStyle w:val="Odkaznapoznmkupodiarou"/>
              <w:sz w:val="18"/>
            </w:rPr>
          </w:rPrChange>
        </w:rPr>
        <w:footnoteRef/>
      </w:r>
      <w:r w:rsidRPr="001D0B4C">
        <w:rPr>
          <w:rPrChange w:id="351" w:author="CKO" w:date="2021-04-20T11:31:00Z">
            <w:rPr>
              <w:sz w:val="18"/>
            </w:rPr>
          </w:rPrChange>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4B5A7532" w14:textId="77777777" w:rsidR="00BA2F72" w:rsidRDefault="00BA2F72" w:rsidP="00C36E2C">
      <w:pPr>
        <w:pStyle w:val="Textpoznmkypodiarou"/>
        <w:jc w:val="both"/>
        <w:rPr>
          <w:del w:id="353" w:author="CKO" w:date="2021-04-20T11:31:00Z"/>
        </w:rPr>
      </w:pPr>
      <w:del w:id="354" w:author="CKO" w:date="2021-04-20T11:31:00Z">
        <w:r>
          <w:rPr>
            <w:rStyle w:val="Odkaznapoznmkupodiarou"/>
          </w:rPr>
          <w:footnoteRef/>
        </w:r>
        <w:r>
          <w:delText xml:space="preserve"> V prípade identifikovaných rozdielov v hodnotách finančných ukazovateľov v ITMS2014+ a hodnotách zaslaných </w:delText>
        </w:r>
        <w:r w:rsidR="006E7399">
          <w:delText xml:space="preserve">zo strany CKO na </w:delText>
        </w:r>
        <w:r>
          <w:delText xml:space="preserve">RO vo vyhodnotení Záväzného plánu, za rozhodujúce sa považujú údaje vo vyhodnotení Záväzného plánu v zmysle ustanovenia kapitoly 4.1.1, ods. 3 MP CKO č. 9, tzn. údaje poskytnuté CO (MF SR). </w:delText>
        </w:r>
      </w:del>
    </w:p>
  </w:footnote>
  <w:footnote w:id="8">
    <w:p w14:paraId="27DF2AB7" w14:textId="377E998D" w:rsidR="00251E40" w:rsidRPr="001D0B4C" w:rsidRDefault="00251E40" w:rsidP="0001232C">
      <w:pPr>
        <w:pStyle w:val="Textpoznmkypodiarou"/>
        <w:jc w:val="both"/>
      </w:pPr>
      <w:r w:rsidRPr="001D0B4C">
        <w:rPr>
          <w:rStyle w:val="Odkaznapoznmkupodiarou"/>
        </w:rPr>
        <w:footnoteRef/>
      </w:r>
      <w:r w:rsidRPr="001D0B4C">
        <w:t xml:space="preserve"> Funkcionalita „Prepočet skutočného stavu“ prepočíta hodnoty merateľných ukazovateľov za aktuálny/ minulý rok a hodnoty sú pre jednotlivé roky zobrazované v detaile hodnôt ukazovateľa na záložke „Podľa ukazovateľov/Podľa strategického rámca“ v časti „Hodnoty za roky“.</w:t>
      </w:r>
    </w:p>
  </w:footnote>
  <w:footnote w:id="9">
    <w:p w14:paraId="2990ADCC" w14:textId="53566C27" w:rsidR="00251E40" w:rsidRDefault="00251E40"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p>
  </w:footnote>
  <w:footnote w:id="10">
    <w:p w14:paraId="69586F7B" w14:textId="44B37812" w:rsidR="00251E40" w:rsidRDefault="00251E40"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1">
    <w:p w14:paraId="1D0ED670" w14:textId="2DE07203" w:rsidR="00251E40" w:rsidRDefault="00251E40"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2">
    <w:p w14:paraId="32BFBA5B" w14:textId="77777777" w:rsidR="00D13A0D" w:rsidRDefault="00D13A0D" w:rsidP="000D34E3">
      <w:pPr>
        <w:pStyle w:val="Textpoznmkypodiarou"/>
        <w:jc w:val="both"/>
        <w:rPr>
          <w:del w:id="358" w:author="CKO" w:date="2021-04-20T11:31:00Z"/>
        </w:rPr>
      </w:pPr>
      <w:del w:id="359" w:author="CKO" w:date="2021-04-20T11:31:00Z">
        <w:r>
          <w:rPr>
            <w:rStyle w:val="Odkaznapoznmkupodiarou"/>
          </w:rPr>
          <w:footnoteRef/>
        </w:r>
        <w:r>
          <w:delText xml:space="preserve"> Do prepočtu hodnôt merateľných ukazo</w:delText>
        </w:r>
        <w:r w:rsidR="004F3AD4">
          <w:delText>vateľov programu k 31.12. roku n</w:delText>
        </w:r>
        <w:r>
          <w:delText xml:space="preserve"> sú zohľadnené len hodnoty zo schválených monitorovacích správ, resp. manuálne zadané hodnoty. </w:delText>
        </w:r>
      </w:del>
    </w:p>
  </w:footnote>
  <w:footnote w:id="13">
    <w:p w14:paraId="005D10ED" w14:textId="77777777" w:rsidR="00BA2F72" w:rsidRDefault="00BA2F72" w:rsidP="000D34E3">
      <w:pPr>
        <w:pStyle w:val="Textpoznmkypodiarou"/>
        <w:jc w:val="both"/>
        <w:rPr>
          <w:del w:id="360" w:author="CKO" w:date="2021-04-20T11:31:00Z"/>
        </w:rPr>
      </w:pPr>
      <w:del w:id="361" w:author="CKO" w:date="2021-04-20T11:31:00Z">
        <w:r>
          <w:rPr>
            <w:rStyle w:val="Odkaznapoznmkupodiarou"/>
          </w:rPr>
          <w:footnoteRef/>
        </w:r>
        <w:r>
          <w:delText xml:space="preserve"> Odporúča sa využiť export v systéme ITMS2014+ v časti „</w:delText>
        </w:r>
        <w:r>
          <w:rPr>
            <w:i/>
          </w:rPr>
          <w:delTex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delText>
        </w:r>
        <w:r>
          <w:delText>následne sa daný export zobrazí aj vo výstupoch exportu. Tento export je tiež možné spustiť cez „</w:delText>
        </w:r>
        <w:r>
          <w:rPr>
            <w:i/>
          </w:rPr>
          <w:delText>programová štruktúra – príslušný OP – súvisiace evidencie – prehľad merateľných ukazovateľov – podľa strategického rámca – exportovať – následný postup ako v predchádzajúcom popise“.</w:delText>
        </w:r>
      </w:del>
    </w:p>
  </w:footnote>
  <w:footnote w:id="14">
    <w:p w14:paraId="4691A862" w14:textId="77777777" w:rsidR="00251E40" w:rsidRDefault="00251E40" w:rsidP="00D001BB">
      <w:pPr>
        <w:pStyle w:val="Textpoznmkypodiarou"/>
        <w:jc w:val="both"/>
        <w:rPr>
          <w:ins w:id="366" w:author="CKO" w:date="2021-04-20T11:31:00Z"/>
        </w:rPr>
      </w:pPr>
      <w:ins w:id="367" w:author="CKO" w:date="2021-04-20T11:31:00Z">
        <w:r>
          <w:rPr>
            <w:rStyle w:val="Odkaznapoznmkupodiarou"/>
          </w:rPr>
          <w:footnoteRef/>
        </w:r>
        <w:r>
          <w:t xml:space="preserve"> Do prepočtu hodnôt merateľných ukazovateľov programu k 31.12. roku n sú zohľadnené len hodnoty zo schválených monitorovacích správ, resp. manuálne zadané hodnoty. </w:t>
        </w:r>
      </w:ins>
    </w:p>
  </w:footnote>
  <w:footnote w:id="15">
    <w:p w14:paraId="5CF59CE7" w14:textId="77777777" w:rsidR="00251E40" w:rsidRDefault="00251E40" w:rsidP="00D001BB">
      <w:pPr>
        <w:pStyle w:val="Textpoznmkypodiarou"/>
        <w:jc w:val="both"/>
        <w:rPr>
          <w:ins w:id="368" w:author="CKO" w:date="2021-04-20T11:31:00Z"/>
        </w:rPr>
      </w:pPr>
      <w:ins w:id="369" w:author="CKO" w:date="2021-04-20T11:31:00Z">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ins>
    </w:p>
  </w:footnote>
  <w:footnote w:id="16">
    <w:p w14:paraId="1141F44D" w14:textId="0A53290A" w:rsidR="00251E40" w:rsidRDefault="00251E40"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7">
    <w:p w14:paraId="4A4335D3" w14:textId="364EFFE2" w:rsidR="00251E40" w:rsidRDefault="00251E40" w:rsidP="00DC4DB1">
      <w:pPr>
        <w:pStyle w:val="Textpoznmkypodiarou"/>
        <w:jc w:val="both"/>
      </w:pPr>
      <w:r>
        <w:rPr>
          <w:rStyle w:val="Odkaznapoznmkupodiarou"/>
        </w:rPr>
        <w:footnoteRef/>
      </w:r>
      <w:r>
        <w:t xml:space="preserve"> V systéme ITMS2014+ sú do hodnôt merateľných ukazovateľov za „ukončené projekty“ zahrnuté hodnoty za plne realizované projekty bez finančné ukončenia projektu, aj hodnoty merateľných ukazovateľov za plne realizované projekty s finančným ukončením projektu. </w:t>
      </w:r>
    </w:p>
  </w:footnote>
  <w:footnote w:id="18">
    <w:p w14:paraId="1328BD36" w14:textId="0BA303C9"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9">
    <w:p w14:paraId="695C4B3C" w14:textId="22671CA1" w:rsidR="00251E40" w:rsidRDefault="00251E40">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20">
    <w:p w14:paraId="6649912E" w14:textId="3D9E24DD" w:rsidR="00251E40" w:rsidRDefault="00251E40">
      <w:pPr>
        <w:pStyle w:val="Textpoznmkypodiarou"/>
        <w:rPr>
          <w:ins w:id="448" w:author="CKO" w:date="2021-04-20T11:31:00Z"/>
        </w:rPr>
      </w:pPr>
      <w:ins w:id="449" w:author="CKO" w:date="2021-04-20T11:31:00Z">
        <w:r>
          <w:rPr>
            <w:rStyle w:val="Odkaznapoznmkupodiarou"/>
          </w:rPr>
          <w:footnoteRef/>
        </w:r>
        <w:r>
          <w:t xml:space="preserve"> Nerelevantné pre zdroj ESF REACT-EU </w:t>
        </w:r>
      </w:ins>
    </w:p>
  </w:footnote>
  <w:footnote w:id="21">
    <w:p w14:paraId="1CEF833B" w14:textId="07D4FCD5"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22">
    <w:p w14:paraId="2B8A3445" w14:textId="10F41D72" w:rsidR="00251E40" w:rsidRDefault="00251E40">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3">
    <w:p w14:paraId="1F31C06C" w14:textId="24077CCD" w:rsidR="00251E40" w:rsidRDefault="00251E40">
      <w:pPr>
        <w:pStyle w:val="Textpoznmkypodiarou"/>
        <w:rPr>
          <w:ins w:id="460" w:author="CKO" w:date="2021-04-20T11:31:00Z"/>
        </w:rPr>
      </w:pPr>
      <w:ins w:id="461" w:author="CKO" w:date="2021-04-20T11:31:00Z">
        <w:r>
          <w:rPr>
            <w:rStyle w:val="Odkaznapoznmkupodiarou"/>
          </w:rPr>
          <w:footnoteRef/>
        </w:r>
        <w:r>
          <w:t xml:space="preserve"> Nerelevantné pre ESF REACT-EU</w:t>
        </w:r>
      </w:ins>
    </w:p>
  </w:footnote>
  <w:footnote w:id="24">
    <w:p w14:paraId="5AB306FF" w14:textId="71257928" w:rsidR="00251E40" w:rsidRDefault="00251E40">
      <w:pPr>
        <w:pStyle w:val="Textpoznmkypodiarou"/>
        <w:rPr>
          <w:ins w:id="468" w:author="CKO" w:date="2021-04-20T11:31:00Z"/>
        </w:rPr>
      </w:pPr>
      <w:ins w:id="469" w:author="CKO" w:date="2021-04-20T11:31:00Z">
        <w:r>
          <w:rPr>
            <w:rStyle w:val="Odkaznapoznmkupodiarou"/>
          </w:rPr>
          <w:footnoteRef/>
        </w:r>
        <w:r>
          <w:t xml:space="preserve"> Nerelevantné pre EFRR REACT-EU</w:t>
        </w:r>
      </w:ins>
    </w:p>
  </w:footnote>
  <w:footnote w:id="25">
    <w:p w14:paraId="737A5370" w14:textId="001A5C62" w:rsidR="00251E40" w:rsidRDefault="00251E40" w:rsidP="001818F5">
      <w:pPr>
        <w:pStyle w:val="Textpoznmkypodiarou"/>
        <w:jc w:val="both"/>
      </w:pPr>
      <w:r>
        <w:rPr>
          <w:rStyle w:val="Odkaznapoznmkupodiarou"/>
        </w:rPr>
        <w:footnoteRef/>
      </w:r>
      <w:r>
        <w:t xml:space="preserve"> V zmysle čl. 273 nariadenia EP a Rady (EÚ, </w:t>
      </w:r>
      <w:proofErr w:type="spellStart"/>
      <w:r>
        <w:t>Euratom</w:t>
      </w:r>
      <w:proofErr w:type="spellEnd"/>
      <w:r>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t>Euratom</w:t>
      </w:r>
      <w:proofErr w:type="spellEnd"/>
      <w:r>
        <w:t xml:space="preserve">)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w:t>
      </w:r>
      <w:proofErr w:type="spellStart"/>
      <w:r>
        <w:rPr>
          <w:b/>
        </w:rPr>
        <w:t>zneplatnené</w:t>
      </w:r>
      <w:proofErr w:type="spellEnd"/>
      <w:r>
        <w:rPr>
          <w:b/>
        </w:rPr>
        <w:t xml:space="preserve">).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251E40" w:rsidRDefault="00251E40">
      <w:pPr>
        <w:pStyle w:val="Textpoznmkypodiarou"/>
      </w:pPr>
    </w:p>
  </w:footnote>
  <w:footnote w:id="26">
    <w:p w14:paraId="723BA648" w14:textId="3809058A" w:rsidR="00251E40" w:rsidRDefault="00251E40"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w:t>
      </w:r>
      <w:proofErr w:type="spellStart"/>
      <w:r w:rsidRPr="0094178C">
        <w:t>total</w:t>
      </w:r>
      <w:proofErr w:type="spellEnd"/>
      <w:r w:rsidRPr="0094178C">
        <w:t xml:space="preserve">“)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w:t>
      </w:r>
      <w:proofErr w:type="spellStart"/>
      <w:r w:rsidRPr="0094178C">
        <w:t>total</w:t>
      </w:r>
      <w:proofErr w:type="spellEnd"/>
      <w:r w:rsidRPr="0094178C">
        <w:t xml:space="preserve">“).  </w:t>
      </w:r>
    </w:p>
  </w:footnote>
  <w:footnote w:id="27">
    <w:p w14:paraId="2171AEFB" w14:textId="0E56D766"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28">
    <w:p w14:paraId="67E1FEDA" w14:textId="3B533AF4" w:rsidR="00251E40" w:rsidRDefault="00251E40"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9">
    <w:p w14:paraId="21529A11" w14:textId="34921596" w:rsidR="00251E40" w:rsidRDefault="00251E40">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30">
    <w:p w14:paraId="78ED5191" w14:textId="7D60DCB7" w:rsidR="00251E40" w:rsidRDefault="00251E40">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31">
    <w:p w14:paraId="435F2E3F" w14:textId="77777777" w:rsidR="00251E40" w:rsidRPr="000A6560" w:rsidRDefault="00251E40"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32">
    <w:p w14:paraId="357E096B" w14:textId="69DE77FB" w:rsidR="00251E40" w:rsidRPr="00862230" w:rsidRDefault="00251E40"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w:t>
      </w:r>
      <w:ins w:id="503" w:author="CKO" w:date="2021-04-20T11:31:00Z">
        <w:r>
          <w:rPr>
            <w:sz w:val="18"/>
            <w:szCs w:val="18"/>
          </w:rPr>
          <w:t xml:space="preserve"> a zdroj EFRR REACT-EU a ESF REACT-EU</w:t>
        </w:r>
      </w:ins>
    </w:p>
  </w:footnote>
  <w:footnote w:id="33">
    <w:p w14:paraId="3F3C223E"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34">
    <w:p w14:paraId="00FA6C3C" w14:textId="77777777" w:rsidR="00251E40" w:rsidRPr="00E94F36" w:rsidRDefault="00251E40"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5">
    <w:p w14:paraId="2216E6C2"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6">
    <w:p w14:paraId="639F535A"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7">
    <w:p w14:paraId="724D95D9" w14:textId="77777777" w:rsidR="00251E40" w:rsidRDefault="00251E40"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8">
    <w:p w14:paraId="257A8871" w14:textId="0FB60A91" w:rsidR="00251E40" w:rsidRDefault="00251E40">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9">
    <w:p w14:paraId="68D10C06" w14:textId="55C01745"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40">
    <w:p w14:paraId="11F4C1B0" w14:textId="45498D8E" w:rsidR="00251E40" w:rsidRPr="00F41510" w:rsidRDefault="00251E40"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r>
        <w:rPr>
          <w:rFonts w:eastAsiaTheme="minorHAnsi"/>
          <w:sz w:val="18"/>
          <w:szCs w:val="18"/>
        </w:rPr>
        <w:t>metodického pokynu</w:t>
      </w:r>
      <w:r w:rsidRPr="00A41ABF">
        <w:rPr>
          <w:rFonts w:eastAsiaTheme="minorHAnsi"/>
          <w:sz w:val="18"/>
          <w:szCs w:val="18"/>
        </w:rPr>
        <w:t>.</w:t>
      </w:r>
    </w:p>
  </w:footnote>
  <w:footnote w:id="41">
    <w:p w14:paraId="29FE990F" w14:textId="4F638BD4" w:rsidR="00251E40" w:rsidRDefault="00251E40">
      <w:pPr>
        <w:pStyle w:val="Textpoznmkypodiarou"/>
        <w:rPr>
          <w:ins w:id="949" w:author="CKO" w:date="2021-04-20T11:31:00Z"/>
        </w:rPr>
      </w:pPr>
      <w:ins w:id="950" w:author="CKO" w:date="2021-04-20T11:31:00Z">
        <w:r>
          <w:rPr>
            <w:rStyle w:val="Odkaznapoznmkupodiarou"/>
          </w:rPr>
          <w:footnoteRef/>
        </w:r>
        <w:r>
          <w:t xml:space="preserve"> Ex-</w:t>
        </w:r>
        <w:proofErr w:type="spellStart"/>
        <w:r>
          <w:t>ante</w:t>
        </w:r>
        <w:proofErr w:type="spellEnd"/>
        <w:r>
          <w:t xml:space="preserve"> </w:t>
        </w:r>
        <w:proofErr w:type="spellStart"/>
        <w:r>
          <w:t>kondicionality</w:t>
        </w:r>
        <w:proofErr w:type="spellEnd"/>
        <w:r>
          <w:t xml:space="preserve"> sa nevzťahujú na zdroje REACT-EU. </w:t>
        </w:r>
      </w:ins>
    </w:p>
  </w:footnote>
  <w:footnote w:id="42">
    <w:p w14:paraId="75B72C4A" w14:textId="31C8521C" w:rsidR="00251E40" w:rsidRDefault="00251E40">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r>
        <w:rPr>
          <w:sz w:val="18"/>
          <w:szCs w:val="18"/>
        </w:rPr>
        <w:t>metodického pokynu</w:t>
      </w:r>
      <w:r w:rsidRPr="00A41ABF">
        <w:rPr>
          <w:sz w:val="18"/>
          <w:szCs w:val="18"/>
        </w:rPr>
        <w:t>.</w:t>
      </w:r>
      <w:r>
        <w:rPr>
          <w:sz w:val="18"/>
          <w:szCs w:val="18"/>
        </w:rPr>
        <w:t xml:space="preserve"> </w:t>
      </w:r>
    </w:p>
  </w:footnote>
  <w:footnote w:id="43">
    <w:p w14:paraId="177549E1" w14:textId="5B332312" w:rsidR="00251E40" w:rsidRDefault="00251E40" w:rsidP="00B72D2F">
      <w:pPr>
        <w:pStyle w:val="Textpoznmkypodiarou"/>
        <w:rPr>
          <w:ins w:id="1169" w:author="CKO" w:date="2021-04-20T11:31:00Z"/>
        </w:rPr>
      </w:pPr>
      <w:ins w:id="1170" w:author="CKO" w:date="2021-04-20T11:31:00Z">
        <w:r>
          <w:rPr>
            <w:rStyle w:val="Odkaznapoznmkupodiarou"/>
          </w:rPr>
          <w:footnoteRef/>
        </w:r>
        <w:r>
          <w:t xml:space="preserve"> Odpoveď je potrebné označiť krížikom „x“ </w:t>
        </w:r>
      </w:ins>
    </w:p>
  </w:footnote>
  <w:footnote w:id="44">
    <w:p w14:paraId="6F997B90" w14:textId="1DC806E0" w:rsidR="00251E40" w:rsidRDefault="00251E40" w:rsidP="0060679E">
      <w:pPr>
        <w:pStyle w:val="Textpoznmkypodiarou"/>
        <w:jc w:val="both"/>
        <w:rPr>
          <w:ins w:id="1203" w:author="CKO" w:date="2021-04-20T11:31:00Z"/>
        </w:rPr>
      </w:pPr>
      <w:ins w:id="1204" w:author="CKO" w:date="2021-04-20T11:31:00Z">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vo VS/ZS. </w:t>
        </w:r>
      </w:ins>
    </w:p>
  </w:footnote>
  <w:footnote w:id="45">
    <w:p w14:paraId="48B6C687" w14:textId="5D266591" w:rsidR="00251E40" w:rsidRDefault="00251E40" w:rsidP="00887AFB">
      <w:pPr>
        <w:pStyle w:val="Textpoznmkypodiarou"/>
        <w:jc w:val="both"/>
        <w:rPr>
          <w:ins w:id="1274" w:author="CKO" w:date="2021-04-20T11:31:00Z"/>
        </w:rPr>
      </w:pPr>
      <w:ins w:id="1275" w:author="CKO" w:date="2021-04-20T11:31:00Z">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ins>
    </w:p>
  </w:footnote>
  <w:footnote w:id="46">
    <w:p w14:paraId="099FF084" w14:textId="456AE737" w:rsidR="00251E40" w:rsidRDefault="00251E40" w:rsidP="00B72D2F">
      <w:pPr>
        <w:pStyle w:val="Textpoznmkypodiarou"/>
        <w:jc w:val="both"/>
        <w:rPr>
          <w:ins w:id="1360" w:author="CKO" w:date="2021-04-20T11:31:00Z"/>
        </w:rPr>
      </w:pPr>
      <w:ins w:id="1361" w:author="CKO" w:date="2021-04-20T11:31:00Z">
        <w:r>
          <w:rPr>
            <w:rStyle w:val="Odkaznapoznmkupodiarou"/>
          </w:rPr>
          <w:footnoteRef/>
        </w:r>
        <w:r>
          <w:t xml:space="preserve">RO uvedie meno, priezvisko a pozíciu zamestnanca zodpovedného za spracovanie VS/ZS, ktorý vypracoval Kontrolný list.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251E40" w:rsidRPr="002F215F" w:rsidRDefault="00251E40"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284" w:author="CKO" w:date="2021-04-20T11:31:00Z"/>
  <w:sdt>
    <w:sdtPr>
      <w:rPr>
        <w:szCs w:val="20"/>
      </w:rPr>
      <w:id w:val="-1284967596"/>
      <w:date w:fullDate="2020-10-31T00:00:00Z">
        <w:dateFormat w:val="dd.MM.yyyy"/>
        <w:lid w:val="sk-SK"/>
        <w:storeMappedDataAs w:val="dateTime"/>
        <w:calendar w:val="gregorian"/>
      </w:date>
    </w:sdtPr>
    <w:sdtEndPr/>
    <w:sdtContent>
      <w:customXmlDelRangeEnd w:id="284"/>
      <w:p w14:paraId="0CBA1496" w14:textId="77777777" w:rsidR="00BA2F72" w:rsidRPr="002F215F" w:rsidRDefault="00BA2F72" w:rsidP="002F215F">
        <w:pPr>
          <w:tabs>
            <w:tab w:val="center" w:pos="4536"/>
            <w:tab w:val="right" w:pos="9072"/>
          </w:tabs>
          <w:jc w:val="right"/>
          <w:rPr>
            <w:del w:id="285" w:author="CKO" w:date="2021-04-20T11:31:00Z"/>
          </w:rPr>
        </w:pPr>
        <w:del w:id="286" w:author="CKO" w:date="2021-04-20T11:31:00Z">
          <w:r>
            <w:rPr>
              <w:szCs w:val="20"/>
            </w:rPr>
            <w:delText>31.10.2020</w:delText>
          </w:r>
        </w:del>
      </w:p>
      <w:customXmlDelRangeStart w:id="287" w:author="CKO" w:date="2021-04-20T11:31:00Z"/>
    </w:sdtContent>
  </w:sdt>
  <w:customXmlDelRangeEnd w:id="287"/>
  <w:customXmlInsRangeStart w:id="288" w:author="CKO" w:date="2021-04-20T11:31:00Z"/>
  <w:sdt>
    <w:sdtPr>
      <w:rPr>
        <w:szCs w:val="20"/>
      </w:rPr>
      <w:id w:val="2070840989"/>
      <w:date w:fullDate="2021-06-15T00:00:00Z">
        <w:dateFormat w:val="dd.MM.yyyy"/>
        <w:lid w:val="sk-SK"/>
        <w:storeMappedDataAs w:val="dateTime"/>
        <w:calendar w:val="gregorian"/>
      </w:date>
    </w:sdtPr>
    <w:sdtEndPr/>
    <w:sdtContent>
      <w:customXmlInsRangeEnd w:id="288"/>
      <w:p w14:paraId="23559FD6" w14:textId="006DC5C6" w:rsidR="00251E40" w:rsidRPr="002F215F" w:rsidRDefault="00251E40" w:rsidP="002F215F">
        <w:pPr>
          <w:tabs>
            <w:tab w:val="center" w:pos="4536"/>
            <w:tab w:val="right" w:pos="9072"/>
          </w:tabs>
          <w:jc w:val="right"/>
          <w:rPr>
            <w:ins w:id="289" w:author="CKO" w:date="2021-04-20T11:31:00Z"/>
          </w:rPr>
        </w:pPr>
        <w:ins w:id="290" w:author="CKO" w:date="2021-04-20T11:31:00Z">
          <w:del w:id="291" w:author="Barna, Tibor" w:date="2021-04-29T11:25:00Z">
            <w:r w:rsidDel="00C4095B">
              <w:rPr>
                <w:szCs w:val="20"/>
              </w:rPr>
              <w:delText>31.05.2021</w:delText>
            </w:r>
          </w:del>
        </w:ins>
        <w:ins w:id="292" w:author="Barna, Tibor" w:date="2021-04-29T11:25:00Z">
          <w:r w:rsidR="00C4095B">
            <w:rPr>
              <w:szCs w:val="20"/>
            </w:rPr>
            <w:t>15.06.2021</w:t>
          </w:r>
        </w:ins>
      </w:p>
      <w:customXmlInsRangeStart w:id="293" w:author="CKO" w:date="2021-04-20T11:31:00Z"/>
    </w:sdtContent>
  </w:sdt>
  <w:customXmlInsRangeEnd w:id="293"/>
  <w:p w14:paraId="26E19AF4" w14:textId="77777777" w:rsidR="00251E40" w:rsidRDefault="00251E40"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251E40" w:rsidRPr="00956BAD" w:rsidRDefault="00251E40"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customXmlDelRangeStart w:id="425" w:author="CKO" w:date="2021-04-20T11:31:00Z"/>
  <w:sdt>
    <w:sdtPr>
      <w:rPr>
        <w:szCs w:val="20"/>
      </w:rPr>
      <w:id w:val="-1274171958"/>
      <w:date w:fullDate="2020-10-31T00:00:00Z">
        <w:dateFormat w:val="dd.MM.yyyy"/>
        <w:lid w:val="sk-SK"/>
        <w:storeMappedDataAs w:val="dateTime"/>
        <w:calendar w:val="gregorian"/>
      </w:date>
    </w:sdtPr>
    <w:sdtEndPr/>
    <w:sdtContent>
      <w:customXmlDelRangeEnd w:id="425"/>
      <w:p w14:paraId="4B962499" w14:textId="77777777" w:rsidR="00BA2F72" w:rsidRPr="00CF60E2" w:rsidRDefault="00BA2F72" w:rsidP="002F215F">
        <w:pPr>
          <w:tabs>
            <w:tab w:val="center" w:pos="4536"/>
            <w:tab w:val="right" w:pos="9072"/>
          </w:tabs>
          <w:jc w:val="right"/>
          <w:rPr>
            <w:del w:id="426" w:author="CKO" w:date="2021-04-20T11:31:00Z"/>
          </w:rPr>
        </w:pPr>
        <w:del w:id="427" w:author="CKO" w:date="2021-04-20T11:31:00Z">
          <w:r>
            <w:rPr>
              <w:szCs w:val="20"/>
            </w:rPr>
            <w:delText>31.10.2020</w:delText>
          </w:r>
        </w:del>
      </w:p>
      <w:customXmlDelRangeStart w:id="428" w:author="CKO" w:date="2021-04-20T11:31:00Z"/>
    </w:sdtContent>
  </w:sdt>
  <w:customXmlDelRangeEnd w:id="428"/>
  <w:customXmlInsRangeStart w:id="429" w:author="CKO" w:date="2021-04-20T11:31:00Z"/>
  <w:sdt>
    <w:sdtPr>
      <w:rPr>
        <w:szCs w:val="20"/>
      </w:rPr>
      <w:id w:val="793332845"/>
      <w:date w:fullDate="2021-06-15T00:00:00Z">
        <w:dateFormat w:val="dd.MM.yyyy"/>
        <w:lid w:val="sk-SK"/>
        <w:storeMappedDataAs w:val="dateTime"/>
        <w:calendar w:val="gregorian"/>
      </w:date>
    </w:sdtPr>
    <w:sdtEndPr/>
    <w:sdtContent>
      <w:customXmlInsRangeEnd w:id="429"/>
      <w:p w14:paraId="18228D8C" w14:textId="646B2499" w:rsidR="00251E40" w:rsidRPr="00CF60E2" w:rsidRDefault="00251E40" w:rsidP="002F215F">
        <w:pPr>
          <w:tabs>
            <w:tab w:val="center" w:pos="4536"/>
            <w:tab w:val="right" w:pos="9072"/>
          </w:tabs>
          <w:jc w:val="right"/>
          <w:rPr>
            <w:ins w:id="430" w:author="CKO" w:date="2021-04-20T11:31:00Z"/>
          </w:rPr>
        </w:pPr>
        <w:ins w:id="431" w:author="CKO" w:date="2021-04-20T11:31:00Z">
          <w:del w:id="432" w:author="Barna, Tibor" w:date="2021-04-29T11:25:00Z">
            <w:r w:rsidDel="00C4095B">
              <w:rPr>
                <w:szCs w:val="20"/>
              </w:rPr>
              <w:delText>31.05.2021</w:delText>
            </w:r>
          </w:del>
        </w:ins>
        <w:ins w:id="433" w:author="Barna, Tibor" w:date="2021-04-29T11:25:00Z">
          <w:r w:rsidR="00C4095B">
            <w:rPr>
              <w:szCs w:val="20"/>
            </w:rPr>
            <w:t>15.06.2021</w:t>
          </w:r>
        </w:ins>
      </w:p>
      <w:customXmlInsRangeStart w:id="434" w:author="CKO" w:date="2021-04-20T11:31:00Z"/>
    </w:sdtContent>
  </w:sdt>
  <w:customXmlInsRangeEnd w:id="434"/>
  <w:p w14:paraId="009CEC23" w14:textId="77777777" w:rsidR="00251E40" w:rsidRDefault="00251E40"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877" w:author="CKO" w:date="2021-04-20T11:31:00Z"/>
  <w:sdt>
    <w:sdtPr>
      <w:rPr>
        <w:szCs w:val="20"/>
      </w:rPr>
      <w:id w:val="-1476909365"/>
      <w:date w:fullDate="2020-10-31T00:00:00Z">
        <w:dateFormat w:val="dd.MM.yyyy"/>
        <w:lid w:val="sk-SK"/>
        <w:storeMappedDataAs w:val="dateTime"/>
        <w:calendar w:val="gregorian"/>
      </w:date>
    </w:sdtPr>
    <w:sdtEndPr/>
    <w:sdtContent>
      <w:customXmlDelRangeEnd w:id="877"/>
      <w:p w14:paraId="715138C9" w14:textId="77777777" w:rsidR="00BA2F72" w:rsidRPr="00CF60E2" w:rsidRDefault="00BA2F72" w:rsidP="002F215F">
        <w:pPr>
          <w:tabs>
            <w:tab w:val="center" w:pos="4536"/>
            <w:tab w:val="right" w:pos="9072"/>
          </w:tabs>
          <w:jc w:val="right"/>
          <w:rPr>
            <w:del w:id="878" w:author="CKO" w:date="2021-04-20T11:31:00Z"/>
          </w:rPr>
        </w:pPr>
        <w:del w:id="879" w:author="CKO" w:date="2021-04-20T11:31:00Z">
          <w:r>
            <w:rPr>
              <w:szCs w:val="20"/>
            </w:rPr>
            <w:delText>31.10.2020</w:delText>
          </w:r>
        </w:del>
      </w:p>
      <w:customXmlDelRangeStart w:id="880" w:author="CKO" w:date="2021-04-20T11:31:00Z"/>
    </w:sdtContent>
  </w:sdt>
  <w:customXmlDelRangeEnd w:id="880"/>
  <w:customXmlInsRangeStart w:id="881" w:author="CKO" w:date="2021-04-20T11:31:00Z"/>
  <w:sdt>
    <w:sdtPr>
      <w:rPr>
        <w:szCs w:val="20"/>
      </w:rPr>
      <w:id w:val="-476369313"/>
      <w:date w:fullDate="2021-06-15T00:00:00Z">
        <w:dateFormat w:val="dd.MM.yyyy"/>
        <w:lid w:val="sk-SK"/>
        <w:storeMappedDataAs w:val="dateTime"/>
        <w:calendar w:val="gregorian"/>
      </w:date>
    </w:sdtPr>
    <w:sdtEndPr/>
    <w:sdtContent>
      <w:customXmlInsRangeEnd w:id="881"/>
      <w:p w14:paraId="33600531" w14:textId="62524D92" w:rsidR="00251E40" w:rsidRPr="00CF60E2" w:rsidRDefault="00251E40" w:rsidP="002F215F">
        <w:pPr>
          <w:tabs>
            <w:tab w:val="center" w:pos="4536"/>
            <w:tab w:val="right" w:pos="9072"/>
          </w:tabs>
          <w:jc w:val="right"/>
          <w:rPr>
            <w:ins w:id="882" w:author="CKO" w:date="2021-04-20T11:31:00Z"/>
          </w:rPr>
        </w:pPr>
        <w:ins w:id="883" w:author="CKO" w:date="2021-04-20T11:31:00Z">
          <w:del w:id="884" w:author="Barna, Tibor" w:date="2021-04-29T11:25:00Z">
            <w:r w:rsidDel="00C4095B">
              <w:rPr>
                <w:szCs w:val="20"/>
              </w:rPr>
              <w:delText>31.05.2021</w:delText>
            </w:r>
          </w:del>
        </w:ins>
        <w:ins w:id="885" w:author="Barna, Tibor" w:date="2021-04-29T11:25:00Z">
          <w:r w:rsidR="00C4095B">
            <w:rPr>
              <w:szCs w:val="20"/>
            </w:rPr>
            <w:t>15.06.2021</w:t>
          </w:r>
        </w:ins>
      </w:p>
      <w:customXmlInsRangeStart w:id="886" w:author="CKO" w:date="2021-04-20T11:31:00Z"/>
    </w:sdtContent>
  </w:sdt>
  <w:customXmlInsRangeEnd w:id="886"/>
  <w:p w14:paraId="05B407ED"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951" w:author="CKO" w:date="2021-04-20T11:31:00Z"/>
  <w:sdt>
    <w:sdtPr>
      <w:rPr>
        <w:szCs w:val="20"/>
      </w:rPr>
      <w:id w:val="873737935"/>
      <w:date w:fullDate="2020-10-31T00:00:00Z">
        <w:dateFormat w:val="dd.MM.yyyy"/>
        <w:lid w:val="sk-SK"/>
        <w:storeMappedDataAs w:val="dateTime"/>
        <w:calendar w:val="gregorian"/>
      </w:date>
    </w:sdtPr>
    <w:sdtEndPr/>
    <w:sdtContent>
      <w:customXmlDelRangeEnd w:id="951"/>
      <w:p w14:paraId="2D686C2A" w14:textId="77777777" w:rsidR="00BA2F72" w:rsidRPr="00CF60E2" w:rsidRDefault="00BA2F72" w:rsidP="002F215F">
        <w:pPr>
          <w:tabs>
            <w:tab w:val="center" w:pos="4536"/>
            <w:tab w:val="right" w:pos="9072"/>
          </w:tabs>
          <w:jc w:val="right"/>
          <w:rPr>
            <w:del w:id="952" w:author="CKO" w:date="2021-04-20T11:31:00Z"/>
          </w:rPr>
        </w:pPr>
        <w:del w:id="953" w:author="CKO" w:date="2021-04-20T11:31:00Z">
          <w:r>
            <w:rPr>
              <w:szCs w:val="20"/>
            </w:rPr>
            <w:delText>31.10.2020</w:delText>
          </w:r>
        </w:del>
      </w:p>
      <w:customXmlDelRangeStart w:id="954" w:author="CKO" w:date="2021-04-20T11:31:00Z"/>
    </w:sdtContent>
  </w:sdt>
  <w:customXmlDelRangeEnd w:id="954"/>
  <w:customXmlInsRangeStart w:id="955" w:author="CKO" w:date="2021-04-20T11:31:00Z"/>
  <w:sdt>
    <w:sdtPr>
      <w:rPr>
        <w:szCs w:val="20"/>
      </w:rPr>
      <w:id w:val="1784378332"/>
      <w:date w:fullDate="2021-06-15T00:00:00Z">
        <w:dateFormat w:val="dd.MM.yyyy"/>
        <w:lid w:val="sk-SK"/>
        <w:storeMappedDataAs w:val="dateTime"/>
        <w:calendar w:val="gregorian"/>
      </w:date>
    </w:sdtPr>
    <w:sdtEndPr/>
    <w:sdtContent>
      <w:customXmlInsRangeEnd w:id="955"/>
      <w:p w14:paraId="3EE3D4BB" w14:textId="4ABF0D0D" w:rsidR="00251E40" w:rsidRPr="00CF60E2" w:rsidRDefault="00251E40" w:rsidP="002F215F">
        <w:pPr>
          <w:tabs>
            <w:tab w:val="center" w:pos="4536"/>
            <w:tab w:val="right" w:pos="9072"/>
          </w:tabs>
          <w:jc w:val="right"/>
          <w:rPr>
            <w:ins w:id="956" w:author="CKO" w:date="2021-04-20T11:31:00Z"/>
          </w:rPr>
        </w:pPr>
        <w:ins w:id="957" w:author="CKO" w:date="2021-04-20T11:31:00Z">
          <w:del w:id="958" w:author="Barna, Tibor" w:date="2021-04-29T11:26:00Z">
            <w:r w:rsidDel="00C4095B">
              <w:rPr>
                <w:szCs w:val="20"/>
              </w:rPr>
              <w:delText>31.05.2021</w:delText>
            </w:r>
          </w:del>
        </w:ins>
        <w:ins w:id="959" w:author="Barna, Tibor" w:date="2021-04-29T11:26:00Z">
          <w:r w:rsidR="00C4095B">
            <w:rPr>
              <w:szCs w:val="20"/>
            </w:rPr>
            <w:t>15.06.2021</w:t>
          </w:r>
        </w:ins>
      </w:p>
      <w:customXmlInsRangeStart w:id="960" w:author="CKO" w:date="2021-04-20T11:31:00Z"/>
    </w:sdtContent>
  </w:sdt>
  <w:customXmlInsRangeEnd w:id="960"/>
  <w:p w14:paraId="4564D815"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979" w:author="CKO" w:date="2021-04-20T11:31:00Z"/>
  <w:sdt>
    <w:sdtPr>
      <w:rPr>
        <w:szCs w:val="20"/>
      </w:rPr>
      <w:id w:val="-21787817"/>
      <w:date w:fullDate="2020-10-31T00:00:00Z">
        <w:dateFormat w:val="dd.MM.yyyy"/>
        <w:lid w:val="sk-SK"/>
        <w:storeMappedDataAs w:val="dateTime"/>
        <w:calendar w:val="gregorian"/>
      </w:date>
    </w:sdtPr>
    <w:sdtEndPr/>
    <w:sdtContent>
      <w:customXmlDelRangeEnd w:id="979"/>
      <w:p w14:paraId="000FF5EE" w14:textId="77777777" w:rsidR="00BA2F72" w:rsidRPr="00CF60E2" w:rsidRDefault="00BA2F72" w:rsidP="002F215F">
        <w:pPr>
          <w:tabs>
            <w:tab w:val="center" w:pos="4536"/>
            <w:tab w:val="right" w:pos="9072"/>
          </w:tabs>
          <w:jc w:val="right"/>
          <w:rPr>
            <w:del w:id="980" w:author="CKO" w:date="2021-04-20T11:31:00Z"/>
          </w:rPr>
        </w:pPr>
        <w:del w:id="981" w:author="CKO" w:date="2021-04-20T11:31:00Z">
          <w:r>
            <w:rPr>
              <w:szCs w:val="20"/>
            </w:rPr>
            <w:delText>31.10.2020</w:delText>
          </w:r>
        </w:del>
      </w:p>
      <w:customXmlDelRangeStart w:id="982" w:author="CKO" w:date="2021-04-20T11:31:00Z"/>
    </w:sdtContent>
  </w:sdt>
  <w:customXmlDelRangeEnd w:id="982"/>
  <w:customXmlInsRangeStart w:id="983" w:author="CKO" w:date="2021-04-20T11:31:00Z"/>
  <w:sdt>
    <w:sdtPr>
      <w:rPr>
        <w:szCs w:val="20"/>
      </w:rPr>
      <w:id w:val="-1866356542"/>
      <w:date w:fullDate="2021-06-15T00:00:00Z">
        <w:dateFormat w:val="dd.MM.yyyy"/>
        <w:lid w:val="sk-SK"/>
        <w:storeMappedDataAs w:val="dateTime"/>
        <w:calendar w:val="gregorian"/>
      </w:date>
    </w:sdtPr>
    <w:sdtEndPr/>
    <w:sdtContent>
      <w:customXmlInsRangeEnd w:id="983"/>
      <w:p w14:paraId="03E70B7E" w14:textId="29878DF6" w:rsidR="00251E40" w:rsidRPr="00CF60E2" w:rsidRDefault="00251E40" w:rsidP="002F215F">
        <w:pPr>
          <w:tabs>
            <w:tab w:val="center" w:pos="4536"/>
            <w:tab w:val="right" w:pos="9072"/>
          </w:tabs>
          <w:jc w:val="right"/>
          <w:rPr>
            <w:ins w:id="984" w:author="CKO" w:date="2021-04-20T11:31:00Z"/>
          </w:rPr>
        </w:pPr>
        <w:ins w:id="985" w:author="CKO" w:date="2021-04-20T11:31:00Z">
          <w:del w:id="986" w:author="Barna, Tibor" w:date="2021-04-29T11:26:00Z">
            <w:r w:rsidDel="00C4095B">
              <w:rPr>
                <w:szCs w:val="20"/>
              </w:rPr>
              <w:delText>31.05.2021</w:delText>
            </w:r>
          </w:del>
        </w:ins>
        <w:ins w:id="987" w:author="Barna, Tibor" w:date="2021-04-29T11:26:00Z">
          <w:r w:rsidR="00C4095B">
            <w:rPr>
              <w:szCs w:val="20"/>
            </w:rPr>
            <w:t>15.06.2021</w:t>
          </w:r>
        </w:ins>
      </w:p>
      <w:customXmlInsRangeStart w:id="988" w:author="CKO" w:date="2021-04-20T11:31:00Z"/>
    </w:sdtContent>
  </w:sdt>
  <w:customXmlInsRangeEnd w:id="988"/>
  <w:p w14:paraId="51B08231"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1378" w:author="CKO" w:date="2021-04-20T11:31:00Z"/>
  <w:sdt>
    <w:sdtPr>
      <w:rPr>
        <w:szCs w:val="20"/>
      </w:rPr>
      <w:id w:val="-1013454970"/>
      <w:date w:fullDate="2020-10-31T00:00:00Z">
        <w:dateFormat w:val="dd.MM.yyyy"/>
        <w:lid w:val="sk-SK"/>
        <w:storeMappedDataAs w:val="dateTime"/>
        <w:calendar w:val="gregorian"/>
      </w:date>
    </w:sdtPr>
    <w:sdtEndPr/>
    <w:sdtContent>
      <w:customXmlDelRangeEnd w:id="1378"/>
      <w:p w14:paraId="524CA7C0" w14:textId="77777777" w:rsidR="00BA2F72" w:rsidRPr="00CF60E2" w:rsidRDefault="00BA2F72" w:rsidP="002F215F">
        <w:pPr>
          <w:tabs>
            <w:tab w:val="center" w:pos="4536"/>
            <w:tab w:val="right" w:pos="9072"/>
          </w:tabs>
          <w:jc w:val="right"/>
          <w:rPr>
            <w:del w:id="1379" w:author="CKO" w:date="2021-04-20T11:31:00Z"/>
          </w:rPr>
        </w:pPr>
        <w:del w:id="1380" w:author="CKO" w:date="2021-04-20T11:31:00Z">
          <w:r>
            <w:rPr>
              <w:szCs w:val="20"/>
            </w:rPr>
            <w:delText>31.10.2020</w:delText>
          </w:r>
        </w:del>
      </w:p>
      <w:customXmlDelRangeStart w:id="1381" w:author="CKO" w:date="2021-04-20T11:31:00Z"/>
    </w:sdtContent>
  </w:sdt>
  <w:customXmlDelRangeEnd w:id="1381"/>
  <w:customXmlInsRangeStart w:id="1382" w:author="CKO" w:date="2021-04-20T11:31:00Z"/>
  <w:sdt>
    <w:sdtPr>
      <w:rPr>
        <w:szCs w:val="20"/>
      </w:rPr>
      <w:id w:val="2116711945"/>
      <w:date w:fullDate="2021-06-15T00:00:00Z">
        <w:dateFormat w:val="dd.MM.yyyy"/>
        <w:lid w:val="sk-SK"/>
        <w:storeMappedDataAs w:val="dateTime"/>
        <w:calendar w:val="gregorian"/>
      </w:date>
    </w:sdtPr>
    <w:sdtEndPr/>
    <w:sdtContent>
      <w:customXmlInsRangeEnd w:id="1382"/>
      <w:p w14:paraId="54194D0C" w14:textId="70626E87" w:rsidR="00251E40" w:rsidRPr="00CF60E2" w:rsidRDefault="00251E40" w:rsidP="002F215F">
        <w:pPr>
          <w:tabs>
            <w:tab w:val="center" w:pos="4536"/>
            <w:tab w:val="right" w:pos="9072"/>
          </w:tabs>
          <w:jc w:val="right"/>
          <w:rPr>
            <w:ins w:id="1383" w:author="CKO" w:date="2021-04-20T11:31:00Z"/>
          </w:rPr>
        </w:pPr>
        <w:ins w:id="1384" w:author="CKO" w:date="2021-04-20T11:31:00Z">
          <w:del w:id="1385" w:author="Barna, Tibor" w:date="2021-04-29T11:26:00Z">
            <w:r w:rsidDel="00C4095B">
              <w:rPr>
                <w:szCs w:val="20"/>
              </w:rPr>
              <w:delText>31.05.2021</w:delText>
            </w:r>
          </w:del>
        </w:ins>
        <w:ins w:id="1386" w:author="Barna, Tibor" w:date="2021-04-29T11:26:00Z">
          <w:r w:rsidR="00C4095B">
            <w:rPr>
              <w:szCs w:val="20"/>
            </w:rPr>
            <w:t>15.06.2021</w:t>
          </w:r>
        </w:ins>
      </w:p>
      <w:customXmlInsRangeStart w:id="1387" w:author="CKO" w:date="2021-04-20T11:31:00Z"/>
    </w:sdtContent>
  </w:sdt>
  <w:customXmlInsRangeEnd w:id="1387"/>
  <w:p w14:paraId="69ADADBB" w14:textId="77777777" w:rsidR="00251E40" w:rsidRDefault="00251E40"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49"/>
  </w:num>
  <w:num w:numId="3">
    <w:abstractNumId w:val="47"/>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0"/>
  </w:num>
  <w:num w:numId="10">
    <w:abstractNumId w:val="43"/>
  </w:num>
  <w:num w:numId="11">
    <w:abstractNumId w:val="23"/>
  </w:num>
  <w:num w:numId="12">
    <w:abstractNumId w:val="39"/>
  </w:num>
  <w:num w:numId="13">
    <w:abstractNumId w:val="35"/>
  </w:num>
  <w:num w:numId="14">
    <w:abstractNumId w:val="18"/>
  </w:num>
  <w:num w:numId="15">
    <w:abstractNumId w:val="15"/>
  </w:num>
  <w:num w:numId="16">
    <w:abstractNumId w:val="45"/>
  </w:num>
  <w:num w:numId="17">
    <w:abstractNumId w:val="38"/>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6"/>
  </w:num>
  <w:num w:numId="30">
    <w:abstractNumId w:val="1"/>
  </w:num>
  <w:num w:numId="31">
    <w:abstractNumId w:val="42"/>
  </w:num>
  <w:num w:numId="32">
    <w:abstractNumId w:val="5"/>
  </w:num>
  <w:num w:numId="33">
    <w:abstractNumId w:val="19"/>
  </w:num>
  <w:num w:numId="34">
    <w:abstractNumId w:val="17"/>
  </w:num>
  <w:num w:numId="35">
    <w:abstractNumId w:val="22"/>
  </w:num>
  <w:num w:numId="36">
    <w:abstractNumId w:val="48"/>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4"/>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na, Tibor">
    <w15:presenceInfo w15:providerId="AD" w15:userId="S-1-5-21-1933036909-321857055-1030881100-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10951"/>
    <w:rsid w:val="000112F1"/>
    <w:rsid w:val="00011FCF"/>
    <w:rsid w:val="0001232C"/>
    <w:rsid w:val="000130D0"/>
    <w:rsid w:val="00013819"/>
    <w:rsid w:val="000155BC"/>
    <w:rsid w:val="00017009"/>
    <w:rsid w:val="0001714F"/>
    <w:rsid w:val="00020133"/>
    <w:rsid w:val="000211B2"/>
    <w:rsid w:val="0002149D"/>
    <w:rsid w:val="000222B1"/>
    <w:rsid w:val="0002697E"/>
    <w:rsid w:val="00031F3E"/>
    <w:rsid w:val="000333D0"/>
    <w:rsid w:val="00036349"/>
    <w:rsid w:val="000367EB"/>
    <w:rsid w:val="00036AA5"/>
    <w:rsid w:val="00036B6B"/>
    <w:rsid w:val="00037C12"/>
    <w:rsid w:val="0004070A"/>
    <w:rsid w:val="00042704"/>
    <w:rsid w:val="00043E8B"/>
    <w:rsid w:val="00044DBF"/>
    <w:rsid w:val="0004542A"/>
    <w:rsid w:val="00045C69"/>
    <w:rsid w:val="00050728"/>
    <w:rsid w:val="00053134"/>
    <w:rsid w:val="00053767"/>
    <w:rsid w:val="00055513"/>
    <w:rsid w:val="00055C0E"/>
    <w:rsid w:val="0005666D"/>
    <w:rsid w:val="0006011B"/>
    <w:rsid w:val="00062EAE"/>
    <w:rsid w:val="00063443"/>
    <w:rsid w:val="00063847"/>
    <w:rsid w:val="00063CD4"/>
    <w:rsid w:val="00066955"/>
    <w:rsid w:val="00071088"/>
    <w:rsid w:val="00073635"/>
    <w:rsid w:val="00075516"/>
    <w:rsid w:val="000759D3"/>
    <w:rsid w:val="0008133C"/>
    <w:rsid w:val="000838C0"/>
    <w:rsid w:val="000841B2"/>
    <w:rsid w:val="00084454"/>
    <w:rsid w:val="00087782"/>
    <w:rsid w:val="000878FA"/>
    <w:rsid w:val="00094DB7"/>
    <w:rsid w:val="000A24C3"/>
    <w:rsid w:val="000A2DD1"/>
    <w:rsid w:val="000A5A75"/>
    <w:rsid w:val="000A63B9"/>
    <w:rsid w:val="000A6560"/>
    <w:rsid w:val="000A7245"/>
    <w:rsid w:val="000B0CEB"/>
    <w:rsid w:val="000B22FD"/>
    <w:rsid w:val="000C3099"/>
    <w:rsid w:val="000C554E"/>
    <w:rsid w:val="000D298C"/>
    <w:rsid w:val="000D33FC"/>
    <w:rsid w:val="000D34B3"/>
    <w:rsid w:val="000D34E3"/>
    <w:rsid w:val="000D4C66"/>
    <w:rsid w:val="000D6B86"/>
    <w:rsid w:val="000E2AA4"/>
    <w:rsid w:val="000E38A9"/>
    <w:rsid w:val="000E3CAE"/>
    <w:rsid w:val="000E71DE"/>
    <w:rsid w:val="000E7C83"/>
    <w:rsid w:val="000F05F1"/>
    <w:rsid w:val="000F0E69"/>
    <w:rsid w:val="000F22C7"/>
    <w:rsid w:val="000F2C12"/>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17B"/>
    <w:rsid w:val="00123D2A"/>
    <w:rsid w:val="0012739C"/>
    <w:rsid w:val="00127AED"/>
    <w:rsid w:val="00127F26"/>
    <w:rsid w:val="00131812"/>
    <w:rsid w:val="00131924"/>
    <w:rsid w:val="00132786"/>
    <w:rsid w:val="00133520"/>
    <w:rsid w:val="001335EC"/>
    <w:rsid w:val="00134617"/>
    <w:rsid w:val="00135EC9"/>
    <w:rsid w:val="001377FD"/>
    <w:rsid w:val="00141030"/>
    <w:rsid w:val="00142623"/>
    <w:rsid w:val="0014326A"/>
    <w:rsid w:val="0014421E"/>
    <w:rsid w:val="0014641E"/>
    <w:rsid w:val="00146930"/>
    <w:rsid w:val="001477A2"/>
    <w:rsid w:val="001501E9"/>
    <w:rsid w:val="001504D8"/>
    <w:rsid w:val="0015233E"/>
    <w:rsid w:val="001524D6"/>
    <w:rsid w:val="001532F3"/>
    <w:rsid w:val="00156583"/>
    <w:rsid w:val="0016460A"/>
    <w:rsid w:val="00166FF5"/>
    <w:rsid w:val="0016749F"/>
    <w:rsid w:val="00170379"/>
    <w:rsid w:val="00170598"/>
    <w:rsid w:val="00170F45"/>
    <w:rsid w:val="00171522"/>
    <w:rsid w:val="00171588"/>
    <w:rsid w:val="00171A36"/>
    <w:rsid w:val="00171ED6"/>
    <w:rsid w:val="00173151"/>
    <w:rsid w:val="00173905"/>
    <w:rsid w:val="00173917"/>
    <w:rsid w:val="001759DF"/>
    <w:rsid w:val="00177A77"/>
    <w:rsid w:val="00180D16"/>
    <w:rsid w:val="001818A0"/>
    <w:rsid w:val="001818F5"/>
    <w:rsid w:val="00181ACC"/>
    <w:rsid w:val="001822D1"/>
    <w:rsid w:val="00182E3F"/>
    <w:rsid w:val="001833BC"/>
    <w:rsid w:val="001856DA"/>
    <w:rsid w:val="001873B5"/>
    <w:rsid w:val="001916FA"/>
    <w:rsid w:val="0019338D"/>
    <w:rsid w:val="0019584D"/>
    <w:rsid w:val="00197CB8"/>
    <w:rsid w:val="001A2A04"/>
    <w:rsid w:val="001A2DD2"/>
    <w:rsid w:val="001A4C8B"/>
    <w:rsid w:val="001B0B90"/>
    <w:rsid w:val="001B12DC"/>
    <w:rsid w:val="001B168E"/>
    <w:rsid w:val="001B27DA"/>
    <w:rsid w:val="001B3431"/>
    <w:rsid w:val="001B6E9F"/>
    <w:rsid w:val="001C003B"/>
    <w:rsid w:val="001C0AE4"/>
    <w:rsid w:val="001C27E4"/>
    <w:rsid w:val="001C2927"/>
    <w:rsid w:val="001C513F"/>
    <w:rsid w:val="001C5191"/>
    <w:rsid w:val="001C55EE"/>
    <w:rsid w:val="001D0B4C"/>
    <w:rsid w:val="001D1028"/>
    <w:rsid w:val="001D24D5"/>
    <w:rsid w:val="001D4466"/>
    <w:rsid w:val="001D4B25"/>
    <w:rsid w:val="001D51A5"/>
    <w:rsid w:val="001E0C96"/>
    <w:rsid w:val="001E0EE9"/>
    <w:rsid w:val="001E1377"/>
    <w:rsid w:val="001E2950"/>
    <w:rsid w:val="001E3EBC"/>
    <w:rsid w:val="001E7ECA"/>
    <w:rsid w:val="001F0193"/>
    <w:rsid w:val="001F1C91"/>
    <w:rsid w:val="001F5991"/>
    <w:rsid w:val="001F6B6A"/>
    <w:rsid w:val="00200CC8"/>
    <w:rsid w:val="00203858"/>
    <w:rsid w:val="00203931"/>
    <w:rsid w:val="002058C8"/>
    <w:rsid w:val="00206397"/>
    <w:rsid w:val="00206DFC"/>
    <w:rsid w:val="0020757C"/>
    <w:rsid w:val="0021035E"/>
    <w:rsid w:val="002104D1"/>
    <w:rsid w:val="00210FE8"/>
    <w:rsid w:val="00211580"/>
    <w:rsid w:val="00214374"/>
    <w:rsid w:val="002168F5"/>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13"/>
    <w:rsid w:val="00247477"/>
    <w:rsid w:val="00247558"/>
    <w:rsid w:val="00250EF5"/>
    <w:rsid w:val="00251AF7"/>
    <w:rsid w:val="00251E40"/>
    <w:rsid w:val="0025224E"/>
    <w:rsid w:val="00252B83"/>
    <w:rsid w:val="0025491F"/>
    <w:rsid w:val="00256687"/>
    <w:rsid w:val="0026025F"/>
    <w:rsid w:val="00263CD9"/>
    <w:rsid w:val="00264883"/>
    <w:rsid w:val="00264F95"/>
    <w:rsid w:val="00267144"/>
    <w:rsid w:val="00267D18"/>
    <w:rsid w:val="002700D9"/>
    <w:rsid w:val="00270778"/>
    <w:rsid w:val="00270E3A"/>
    <w:rsid w:val="00274479"/>
    <w:rsid w:val="00275689"/>
    <w:rsid w:val="00275888"/>
    <w:rsid w:val="00280A9B"/>
    <w:rsid w:val="0028117E"/>
    <w:rsid w:val="002832DC"/>
    <w:rsid w:val="00283A4B"/>
    <w:rsid w:val="0028463E"/>
    <w:rsid w:val="00284995"/>
    <w:rsid w:val="002854FB"/>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C07D3"/>
    <w:rsid w:val="002C4169"/>
    <w:rsid w:val="002C47F0"/>
    <w:rsid w:val="002D17C7"/>
    <w:rsid w:val="002D22F5"/>
    <w:rsid w:val="002D65BD"/>
    <w:rsid w:val="002E2DFC"/>
    <w:rsid w:val="002E57C1"/>
    <w:rsid w:val="002E611C"/>
    <w:rsid w:val="002E7F32"/>
    <w:rsid w:val="002E7F66"/>
    <w:rsid w:val="002F215F"/>
    <w:rsid w:val="002F226E"/>
    <w:rsid w:val="002F44FD"/>
    <w:rsid w:val="002F4F36"/>
    <w:rsid w:val="002F783A"/>
    <w:rsid w:val="00301358"/>
    <w:rsid w:val="003018F0"/>
    <w:rsid w:val="00302043"/>
    <w:rsid w:val="003032F0"/>
    <w:rsid w:val="00303B72"/>
    <w:rsid w:val="0030693E"/>
    <w:rsid w:val="00311BAA"/>
    <w:rsid w:val="00312338"/>
    <w:rsid w:val="00312457"/>
    <w:rsid w:val="00312B0E"/>
    <w:rsid w:val="00313FC9"/>
    <w:rsid w:val="0031454D"/>
    <w:rsid w:val="00315388"/>
    <w:rsid w:val="003176CF"/>
    <w:rsid w:val="00321CB6"/>
    <w:rsid w:val="003250D5"/>
    <w:rsid w:val="003254DE"/>
    <w:rsid w:val="0032644E"/>
    <w:rsid w:val="00326B83"/>
    <w:rsid w:val="00326EF6"/>
    <w:rsid w:val="003303FD"/>
    <w:rsid w:val="003313F1"/>
    <w:rsid w:val="0033147B"/>
    <w:rsid w:val="00331CD1"/>
    <w:rsid w:val="0033203F"/>
    <w:rsid w:val="00332408"/>
    <w:rsid w:val="00340B84"/>
    <w:rsid w:val="00341EA3"/>
    <w:rsid w:val="0034281F"/>
    <w:rsid w:val="00343CEC"/>
    <w:rsid w:val="00345E7B"/>
    <w:rsid w:val="00346397"/>
    <w:rsid w:val="003478FE"/>
    <w:rsid w:val="00357792"/>
    <w:rsid w:val="00360415"/>
    <w:rsid w:val="00360B1A"/>
    <w:rsid w:val="00360ED9"/>
    <w:rsid w:val="00361BEF"/>
    <w:rsid w:val="00363C7D"/>
    <w:rsid w:val="0036488A"/>
    <w:rsid w:val="00364ADA"/>
    <w:rsid w:val="0036655A"/>
    <w:rsid w:val="0036702F"/>
    <w:rsid w:val="00367B8A"/>
    <w:rsid w:val="00370C10"/>
    <w:rsid w:val="00372176"/>
    <w:rsid w:val="00372A88"/>
    <w:rsid w:val="00373396"/>
    <w:rsid w:val="0037444B"/>
    <w:rsid w:val="00374967"/>
    <w:rsid w:val="00377C82"/>
    <w:rsid w:val="00382E81"/>
    <w:rsid w:val="003831FE"/>
    <w:rsid w:val="00383E15"/>
    <w:rsid w:val="003847D4"/>
    <w:rsid w:val="0038543C"/>
    <w:rsid w:val="0038695F"/>
    <w:rsid w:val="00386CBA"/>
    <w:rsid w:val="00392FA7"/>
    <w:rsid w:val="00393784"/>
    <w:rsid w:val="0039382E"/>
    <w:rsid w:val="00394FA2"/>
    <w:rsid w:val="003A1455"/>
    <w:rsid w:val="003A1809"/>
    <w:rsid w:val="003A184E"/>
    <w:rsid w:val="003A2FB3"/>
    <w:rsid w:val="003A3214"/>
    <w:rsid w:val="003A3762"/>
    <w:rsid w:val="003A4151"/>
    <w:rsid w:val="003A4446"/>
    <w:rsid w:val="003A5643"/>
    <w:rsid w:val="003A5C09"/>
    <w:rsid w:val="003A67E1"/>
    <w:rsid w:val="003A7C50"/>
    <w:rsid w:val="003B0DFE"/>
    <w:rsid w:val="003B2F8A"/>
    <w:rsid w:val="003B33C9"/>
    <w:rsid w:val="003B3CA4"/>
    <w:rsid w:val="003C1256"/>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32BA6"/>
    <w:rsid w:val="00432DF1"/>
    <w:rsid w:val="00433642"/>
    <w:rsid w:val="00433C58"/>
    <w:rsid w:val="00435167"/>
    <w:rsid w:val="00435F36"/>
    <w:rsid w:val="0043648F"/>
    <w:rsid w:val="00436FD8"/>
    <w:rsid w:val="00437F9C"/>
    <w:rsid w:val="00440771"/>
    <w:rsid w:val="00441647"/>
    <w:rsid w:val="00441C7C"/>
    <w:rsid w:val="004439FA"/>
    <w:rsid w:val="004445A9"/>
    <w:rsid w:val="00446132"/>
    <w:rsid w:val="00451345"/>
    <w:rsid w:val="00452095"/>
    <w:rsid w:val="004526EA"/>
    <w:rsid w:val="00452834"/>
    <w:rsid w:val="00452EB0"/>
    <w:rsid w:val="00453C5E"/>
    <w:rsid w:val="004541F2"/>
    <w:rsid w:val="00454568"/>
    <w:rsid w:val="00454FF9"/>
    <w:rsid w:val="004554DC"/>
    <w:rsid w:val="00460E15"/>
    <w:rsid w:val="00460F75"/>
    <w:rsid w:val="00464C71"/>
    <w:rsid w:val="00465880"/>
    <w:rsid w:val="004673FF"/>
    <w:rsid w:val="00470CA9"/>
    <w:rsid w:val="004730C8"/>
    <w:rsid w:val="00474972"/>
    <w:rsid w:val="00477601"/>
    <w:rsid w:val="00477B8E"/>
    <w:rsid w:val="004822A2"/>
    <w:rsid w:val="0048285E"/>
    <w:rsid w:val="00486659"/>
    <w:rsid w:val="00487E23"/>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B7A9F"/>
    <w:rsid w:val="004C01E1"/>
    <w:rsid w:val="004C0CC2"/>
    <w:rsid w:val="004C1071"/>
    <w:rsid w:val="004C3637"/>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AD4"/>
    <w:rsid w:val="004F3F04"/>
    <w:rsid w:val="004F4A72"/>
    <w:rsid w:val="004F4CEC"/>
    <w:rsid w:val="004F53D0"/>
    <w:rsid w:val="004F72A2"/>
    <w:rsid w:val="005000AD"/>
    <w:rsid w:val="00502D62"/>
    <w:rsid w:val="005047A5"/>
    <w:rsid w:val="00505D21"/>
    <w:rsid w:val="005063D9"/>
    <w:rsid w:val="00510260"/>
    <w:rsid w:val="005116A9"/>
    <w:rsid w:val="005122F6"/>
    <w:rsid w:val="005152EB"/>
    <w:rsid w:val="00517366"/>
    <w:rsid w:val="00520A4A"/>
    <w:rsid w:val="005217D6"/>
    <w:rsid w:val="005219B2"/>
    <w:rsid w:val="0052451A"/>
    <w:rsid w:val="00525689"/>
    <w:rsid w:val="00526B44"/>
    <w:rsid w:val="00532465"/>
    <w:rsid w:val="00532A04"/>
    <w:rsid w:val="00532AC1"/>
    <w:rsid w:val="00534182"/>
    <w:rsid w:val="005414A0"/>
    <w:rsid w:val="005414C7"/>
    <w:rsid w:val="00541FF5"/>
    <w:rsid w:val="00542572"/>
    <w:rsid w:val="005429C7"/>
    <w:rsid w:val="005463F9"/>
    <w:rsid w:val="00546499"/>
    <w:rsid w:val="00550336"/>
    <w:rsid w:val="005521A1"/>
    <w:rsid w:val="00552407"/>
    <w:rsid w:val="00553155"/>
    <w:rsid w:val="0055634A"/>
    <w:rsid w:val="00556D5B"/>
    <w:rsid w:val="00556E3F"/>
    <w:rsid w:val="0056011B"/>
    <w:rsid w:val="00561745"/>
    <w:rsid w:val="005651D3"/>
    <w:rsid w:val="00567048"/>
    <w:rsid w:val="00567C66"/>
    <w:rsid w:val="005700B1"/>
    <w:rsid w:val="00570DCE"/>
    <w:rsid w:val="00572375"/>
    <w:rsid w:val="00573795"/>
    <w:rsid w:val="00573DA7"/>
    <w:rsid w:val="00573F36"/>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7E3"/>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2AC1"/>
    <w:rsid w:val="005D34E0"/>
    <w:rsid w:val="005D5BF4"/>
    <w:rsid w:val="005D602A"/>
    <w:rsid w:val="005E1E90"/>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6209"/>
    <w:rsid w:val="005F6C6F"/>
    <w:rsid w:val="005F6F2F"/>
    <w:rsid w:val="006003C0"/>
    <w:rsid w:val="0060076C"/>
    <w:rsid w:val="00601767"/>
    <w:rsid w:val="0060183E"/>
    <w:rsid w:val="00601E71"/>
    <w:rsid w:val="00603E3E"/>
    <w:rsid w:val="006040DB"/>
    <w:rsid w:val="00605EA7"/>
    <w:rsid w:val="006065B8"/>
    <w:rsid w:val="0060679E"/>
    <w:rsid w:val="00610340"/>
    <w:rsid w:val="00611B6B"/>
    <w:rsid w:val="00613123"/>
    <w:rsid w:val="0061335F"/>
    <w:rsid w:val="00613CA6"/>
    <w:rsid w:val="00615891"/>
    <w:rsid w:val="0061591B"/>
    <w:rsid w:val="00616686"/>
    <w:rsid w:val="00616FDF"/>
    <w:rsid w:val="00617679"/>
    <w:rsid w:val="00622913"/>
    <w:rsid w:val="00622D7A"/>
    <w:rsid w:val="00623659"/>
    <w:rsid w:val="006249A5"/>
    <w:rsid w:val="00624F9A"/>
    <w:rsid w:val="00626860"/>
    <w:rsid w:val="00627064"/>
    <w:rsid w:val="0063259B"/>
    <w:rsid w:val="00632F2B"/>
    <w:rsid w:val="00636127"/>
    <w:rsid w:val="006361CB"/>
    <w:rsid w:val="00640660"/>
    <w:rsid w:val="00641B9B"/>
    <w:rsid w:val="0064340D"/>
    <w:rsid w:val="00645E39"/>
    <w:rsid w:val="006479DF"/>
    <w:rsid w:val="006505F7"/>
    <w:rsid w:val="00651905"/>
    <w:rsid w:val="00655448"/>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18B"/>
    <w:rsid w:val="006758D5"/>
    <w:rsid w:val="00676BF6"/>
    <w:rsid w:val="00683CF1"/>
    <w:rsid w:val="006847A0"/>
    <w:rsid w:val="006856ED"/>
    <w:rsid w:val="0068616D"/>
    <w:rsid w:val="006866A0"/>
    <w:rsid w:val="00686E73"/>
    <w:rsid w:val="00687102"/>
    <w:rsid w:val="0068757A"/>
    <w:rsid w:val="00693791"/>
    <w:rsid w:val="00693D15"/>
    <w:rsid w:val="00696CCE"/>
    <w:rsid w:val="006A05A5"/>
    <w:rsid w:val="006A230C"/>
    <w:rsid w:val="006A4D10"/>
    <w:rsid w:val="006A506D"/>
    <w:rsid w:val="006A5157"/>
    <w:rsid w:val="006A696C"/>
    <w:rsid w:val="006A6C92"/>
    <w:rsid w:val="006A7D0B"/>
    <w:rsid w:val="006A7DF2"/>
    <w:rsid w:val="006B0162"/>
    <w:rsid w:val="006B05C8"/>
    <w:rsid w:val="006B6184"/>
    <w:rsid w:val="006C0A3A"/>
    <w:rsid w:val="006C30C0"/>
    <w:rsid w:val="006C3F94"/>
    <w:rsid w:val="006C4045"/>
    <w:rsid w:val="006C4E70"/>
    <w:rsid w:val="006C6A25"/>
    <w:rsid w:val="006C6F1D"/>
    <w:rsid w:val="006C7C81"/>
    <w:rsid w:val="006D082A"/>
    <w:rsid w:val="006D095D"/>
    <w:rsid w:val="006D1F32"/>
    <w:rsid w:val="006D3B82"/>
    <w:rsid w:val="006D6123"/>
    <w:rsid w:val="006D664B"/>
    <w:rsid w:val="006E05E1"/>
    <w:rsid w:val="006E11CF"/>
    <w:rsid w:val="006E1B87"/>
    <w:rsid w:val="006E2323"/>
    <w:rsid w:val="006E2988"/>
    <w:rsid w:val="006E4FB5"/>
    <w:rsid w:val="006E51BD"/>
    <w:rsid w:val="006E5C72"/>
    <w:rsid w:val="006E6A5E"/>
    <w:rsid w:val="006E7399"/>
    <w:rsid w:val="006F15B4"/>
    <w:rsid w:val="006F30AC"/>
    <w:rsid w:val="006F4504"/>
    <w:rsid w:val="006F4B86"/>
    <w:rsid w:val="006F521F"/>
    <w:rsid w:val="006F665A"/>
    <w:rsid w:val="00700629"/>
    <w:rsid w:val="00702653"/>
    <w:rsid w:val="007031F5"/>
    <w:rsid w:val="007044C5"/>
    <w:rsid w:val="0070541B"/>
    <w:rsid w:val="00705A29"/>
    <w:rsid w:val="007060BD"/>
    <w:rsid w:val="007062EA"/>
    <w:rsid w:val="007066CC"/>
    <w:rsid w:val="00711886"/>
    <w:rsid w:val="00711C23"/>
    <w:rsid w:val="007128B3"/>
    <w:rsid w:val="00712AF7"/>
    <w:rsid w:val="00714626"/>
    <w:rsid w:val="00714B4F"/>
    <w:rsid w:val="00714DFA"/>
    <w:rsid w:val="00715056"/>
    <w:rsid w:val="0071612C"/>
    <w:rsid w:val="007206FA"/>
    <w:rsid w:val="007239F2"/>
    <w:rsid w:val="00724FD6"/>
    <w:rsid w:val="007250B6"/>
    <w:rsid w:val="00726FBA"/>
    <w:rsid w:val="00730AF9"/>
    <w:rsid w:val="007316F2"/>
    <w:rsid w:val="007327C9"/>
    <w:rsid w:val="00732BBA"/>
    <w:rsid w:val="007339AA"/>
    <w:rsid w:val="0073597C"/>
    <w:rsid w:val="00737FEF"/>
    <w:rsid w:val="00741817"/>
    <w:rsid w:val="00742538"/>
    <w:rsid w:val="007436B1"/>
    <w:rsid w:val="00744ECC"/>
    <w:rsid w:val="00745EDE"/>
    <w:rsid w:val="00752146"/>
    <w:rsid w:val="007524FA"/>
    <w:rsid w:val="00752DE7"/>
    <w:rsid w:val="00753455"/>
    <w:rsid w:val="00753631"/>
    <w:rsid w:val="0075372C"/>
    <w:rsid w:val="00753CBE"/>
    <w:rsid w:val="00754633"/>
    <w:rsid w:val="0075488F"/>
    <w:rsid w:val="0076061F"/>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7E1"/>
    <w:rsid w:val="00782970"/>
    <w:rsid w:val="007829CD"/>
    <w:rsid w:val="00784083"/>
    <w:rsid w:val="0078481F"/>
    <w:rsid w:val="00785C7D"/>
    <w:rsid w:val="007912B4"/>
    <w:rsid w:val="007922EE"/>
    <w:rsid w:val="0079352E"/>
    <w:rsid w:val="007974AB"/>
    <w:rsid w:val="00797937"/>
    <w:rsid w:val="007A0A10"/>
    <w:rsid w:val="007A1C2A"/>
    <w:rsid w:val="007A1FAE"/>
    <w:rsid w:val="007A4A8D"/>
    <w:rsid w:val="007A4AC2"/>
    <w:rsid w:val="007A4CA0"/>
    <w:rsid w:val="007A60EF"/>
    <w:rsid w:val="007A7B6D"/>
    <w:rsid w:val="007A7DF2"/>
    <w:rsid w:val="007B40DE"/>
    <w:rsid w:val="007B56A3"/>
    <w:rsid w:val="007B7A89"/>
    <w:rsid w:val="007B7DF9"/>
    <w:rsid w:val="007C083D"/>
    <w:rsid w:val="007C293F"/>
    <w:rsid w:val="007C3DC4"/>
    <w:rsid w:val="007C417D"/>
    <w:rsid w:val="007C672A"/>
    <w:rsid w:val="007D2F90"/>
    <w:rsid w:val="007D35A6"/>
    <w:rsid w:val="007D67A3"/>
    <w:rsid w:val="007D6877"/>
    <w:rsid w:val="007E5086"/>
    <w:rsid w:val="007E6F52"/>
    <w:rsid w:val="007E74BD"/>
    <w:rsid w:val="007E75B8"/>
    <w:rsid w:val="007E7679"/>
    <w:rsid w:val="007F0D9A"/>
    <w:rsid w:val="007F17E3"/>
    <w:rsid w:val="007F1DFD"/>
    <w:rsid w:val="007F2E9A"/>
    <w:rsid w:val="007F3B96"/>
    <w:rsid w:val="007F3BCE"/>
    <w:rsid w:val="007F68AA"/>
    <w:rsid w:val="00801225"/>
    <w:rsid w:val="008019B9"/>
    <w:rsid w:val="00803ECC"/>
    <w:rsid w:val="00805C16"/>
    <w:rsid w:val="00806319"/>
    <w:rsid w:val="00806B05"/>
    <w:rsid w:val="0080733D"/>
    <w:rsid w:val="008105F8"/>
    <w:rsid w:val="00814D1B"/>
    <w:rsid w:val="00817C18"/>
    <w:rsid w:val="008207C3"/>
    <w:rsid w:val="00822AFD"/>
    <w:rsid w:val="00826112"/>
    <w:rsid w:val="00826FDE"/>
    <w:rsid w:val="00832901"/>
    <w:rsid w:val="00832DB8"/>
    <w:rsid w:val="0083364A"/>
    <w:rsid w:val="008362FA"/>
    <w:rsid w:val="008369EA"/>
    <w:rsid w:val="00836F95"/>
    <w:rsid w:val="0083783A"/>
    <w:rsid w:val="00840CC1"/>
    <w:rsid w:val="00842F2D"/>
    <w:rsid w:val="00844F4A"/>
    <w:rsid w:val="008467A5"/>
    <w:rsid w:val="0084743A"/>
    <w:rsid w:val="00847F2B"/>
    <w:rsid w:val="00850467"/>
    <w:rsid w:val="00851085"/>
    <w:rsid w:val="0085310F"/>
    <w:rsid w:val="008572EA"/>
    <w:rsid w:val="00860195"/>
    <w:rsid w:val="00860880"/>
    <w:rsid w:val="00860A0E"/>
    <w:rsid w:val="00860A7F"/>
    <w:rsid w:val="00862230"/>
    <w:rsid w:val="00864269"/>
    <w:rsid w:val="00867013"/>
    <w:rsid w:val="008672C3"/>
    <w:rsid w:val="00867402"/>
    <w:rsid w:val="0087006C"/>
    <w:rsid w:val="008704F4"/>
    <w:rsid w:val="00871263"/>
    <w:rsid w:val="0087231E"/>
    <w:rsid w:val="008729F6"/>
    <w:rsid w:val="008743E6"/>
    <w:rsid w:val="00877446"/>
    <w:rsid w:val="00880579"/>
    <w:rsid w:val="008806AC"/>
    <w:rsid w:val="008813A0"/>
    <w:rsid w:val="00881E6E"/>
    <w:rsid w:val="0088608C"/>
    <w:rsid w:val="00886DA1"/>
    <w:rsid w:val="00886E9A"/>
    <w:rsid w:val="00887AFB"/>
    <w:rsid w:val="00891A05"/>
    <w:rsid w:val="00891C2A"/>
    <w:rsid w:val="00894468"/>
    <w:rsid w:val="0089467C"/>
    <w:rsid w:val="00894981"/>
    <w:rsid w:val="0089555B"/>
    <w:rsid w:val="00895CF4"/>
    <w:rsid w:val="00895CF5"/>
    <w:rsid w:val="008978DA"/>
    <w:rsid w:val="008A3F28"/>
    <w:rsid w:val="008A3FB3"/>
    <w:rsid w:val="008A50CC"/>
    <w:rsid w:val="008A563A"/>
    <w:rsid w:val="008A7268"/>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306F"/>
    <w:rsid w:val="008D3F43"/>
    <w:rsid w:val="008D518C"/>
    <w:rsid w:val="008E0330"/>
    <w:rsid w:val="008E068E"/>
    <w:rsid w:val="008E218F"/>
    <w:rsid w:val="008E3DBE"/>
    <w:rsid w:val="008E4EFD"/>
    <w:rsid w:val="008E5083"/>
    <w:rsid w:val="008E57E4"/>
    <w:rsid w:val="008E639A"/>
    <w:rsid w:val="008E6CD1"/>
    <w:rsid w:val="008E7CF1"/>
    <w:rsid w:val="008F2627"/>
    <w:rsid w:val="008F28B3"/>
    <w:rsid w:val="008F4619"/>
    <w:rsid w:val="008F4EC8"/>
    <w:rsid w:val="008F5532"/>
    <w:rsid w:val="008F6BC9"/>
    <w:rsid w:val="008F6C53"/>
    <w:rsid w:val="009007F6"/>
    <w:rsid w:val="0090110D"/>
    <w:rsid w:val="00901B7D"/>
    <w:rsid w:val="00901E1B"/>
    <w:rsid w:val="0090415C"/>
    <w:rsid w:val="00905EFF"/>
    <w:rsid w:val="00910161"/>
    <w:rsid w:val="00911D80"/>
    <w:rsid w:val="00911FDE"/>
    <w:rsid w:val="009144E8"/>
    <w:rsid w:val="00914AC3"/>
    <w:rsid w:val="009152D5"/>
    <w:rsid w:val="00915B65"/>
    <w:rsid w:val="00917FDC"/>
    <w:rsid w:val="00921C06"/>
    <w:rsid w:val="0092270A"/>
    <w:rsid w:val="009229B3"/>
    <w:rsid w:val="00922DEC"/>
    <w:rsid w:val="00925F52"/>
    <w:rsid w:val="00926284"/>
    <w:rsid w:val="00930824"/>
    <w:rsid w:val="00930F1D"/>
    <w:rsid w:val="00931F7D"/>
    <w:rsid w:val="0093362B"/>
    <w:rsid w:val="009336BC"/>
    <w:rsid w:val="009353A0"/>
    <w:rsid w:val="00936333"/>
    <w:rsid w:val="0093690B"/>
    <w:rsid w:val="00937CE6"/>
    <w:rsid w:val="009410F1"/>
    <w:rsid w:val="0094178C"/>
    <w:rsid w:val="00942B48"/>
    <w:rsid w:val="00942CED"/>
    <w:rsid w:val="009455E7"/>
    <w:rsid w:val="00946475"/>
    <w:rsid w:val="00947C39"/>
    <w:rsid w:val="009525D4"/>
    <w:rsid w:val="00952C00"/>
    <w:rsid w:val="00956BAD"/>
    <w:rsid w:val="00956C96"/>
    <w:rsid w:val="00957122"/>
    <w:rsid w:val="00957BF9"/>
    <w:rsid w:val="00960B56"/>
    <w:rsid w:val="00963D7B"/>
    <w:rsid w:val="009654EF"/>
    <w:rsid w:val="00965977"/>
    <w:rsid w:val="00966F31"/>
    <w:rsid w:val="00967218"/>
    <w:rsid w:val="0096733D"/>
    <w:rsid w:val="009677A6"/>
    <w:rsid w:val="00967D41"/>
    <w:rsid w:val="00976D56"/>
    <w:rsid w:val="00977CF6"/>
    <w:rsid w:val="00981C7D"/>
    <w:rsid w:val="009834B6"/>
    <w:rsid w:val="009836CF"/>
    <w:rsid w:val="009839E4"/>
    <w:rsid w:val="00984D2E"/>
    <w:rsid w:val="0098674A"/>
    <w:rsid w:val="009921E0"/>
    <w:rsid w:val="00992F7B"/>
    <w:rsid w:val="0099389E"/>
    <w:rsid w:val="009942FA"/>
    <w:rsid w:val="00994C4E"/>
    <w:rsid w:val="009958DE"/>
    <w:rsid w:val="00996278"/>
    <w:rsid w:val="009A3A47"/>
    <w:rsid w:val="009B0A3A"/>
    <w:rsid w:val="009B125B"/>
    <w:rsid w:val="009B2F26"/>
    <w:rsid w:val="009B421D"/>
    <w:rsid w:val="009B5E06"/>
    <w:rsid w:val="009C0648"/>
    <w:rsid w:val="009C215F"/>
    <w:rsid w:val="009C5760"/>
    <w:rsid w:val="009C589D"/>
    <w:rsid w:val="009C7886"/>
    <w:rsid w:val="009C7F16"/>
    <w:rsid w:val="009D1566"/>
    <w:rsid w:val="009D1BC1"/>
    <w:rsid w:val="009D1DB5"/>
    <w:rsid w:val="009D2C8B"/>
    <w:rsid w:val="009D2F22"/>
    <w:rsid w:val="009D3A4C"/>
    <w:rsid w:val="009D5779"/>
    <w:rsid w:val="009D6002"/>
    <w:rsid w:val="009D64C1"/>
    <w:rsid w:val="009D72EB"/>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2899"/>
    <w:rsid w:val="00A12AC7"/>
    <w:rsid w:val="00A1322C"/>
    <w:rsid w:val="00A13581"/>
    <w:rsid w:val="00A144AE"/>
    <w:rsid w:val="00A149D9"/>
    <w:rsid w:val="00A14B79"/>
    <w:rsid w:val="00A16F3B"/>
    <w:rsid w:val="00A17070"/>
    <w:rsid w:val="00A17A11"/>
    <w:rsid w:val="00A17F7D"/>
    <w:rsid w:val="00A22C26"/>
    <w:rsid w:val="00A22F78"/>
    <w:rsid w:val="00A23D3C"/>
    <w:rsid w:val="00A25939"/>
    <w:rsid w:val="00A25DCF"/>
    <w:rsid w:val="00A268A8"/>
    <w:rsid w:val="00A26F75"/>
    <w:rsid w:val="00A3192C"/>
    <w:rsid w:val="00A31BE0"/>
    <w:rsid w:val="00A32E7E"/>
    <w:rsid w:val="00A34A98"/>
    <w:rsid w:val="00A36BC5"/>
    <w:rsid w:val="00A37735"/>
    <w:rsid w:val="00A3778C"/>
    <w:rsid w:val="00A41ABF"/>
    <w:rsid w:val="00A42292"/>
    <w:rsid w:val="00A42D5A"/>
    <w:rsid w:val="00A42F24"/>
    <w:rsid w:val="00A43D81"/>
    <w:rsid w:val="00A5039C"/>
    <w:rsid w:val="00A507C9"/>
    <w:rsid w:val="00A51E6C"/>
    <w:rsid w:val="00A52254"/>
    <w:rsid w:val="00A52423"/>
    <w:rsid w:val="00A534AD"/>
    <w:rsid w:val="00A54628"/>
    <w:rsid w:val="00A56EDA"/>
    <w:rsid w:val="00A60D7E"/>
    <w:rsid w:val="00A61243"/>
    <w:rsid w:val="00A63AB7"/>
    <w:rsid w:val="00A6590E"/>
    <w:rsid w:val="00A72FFD"/>
    <w:rsid w:val="00A730CC"/>
    <w:rsid w:val="00A74476"/>
    <w:rsid w:val="00A74EC7"/>
    <w:rsid w:val="00A765CF"/>
    <w:rsid w:val="00A800C2"/>
    <w:rsid w:val="00A837B7"/>
    <w:rsid w:val="00A8486E"/>
    <w:rsid w:val="00A849AD"/>
    <w:rsid w:val="00A86C45"/>
    <w:rsid w:val="00A87EE2"/>
    <w:rsid w:val="00A91931"/>
    <w:rsid w:val="00A9254C"/>
    <w:rsid w:val="00A95B0B"/>
    <w:rsid w:val="00AA02C2"/>
    <w:rsid w:val="00AA0C02"/>
    <w:rsid w:val="00AA208D"/>
    <w:rsid w:val="00AA259C"/>
    <w:rsid w:val="00AA483F"/>
    <w:rsid w:val="00AA5A53"/>
    <w:rsid w:val="00AA7D81"/>
    <w:rsid w:val="00AB025B"/>
    <w:rsid w:val="00AB0D83"/>
    <w:rsid w:val="00AB2734"/>
    <w:rsid w:val="00AB27BC"/>
    <w:rsid w:val="00AB29E7"/>
    <w:rsid w:val="00AB3B1E"/>
    <w:rsid w:val="00AB60C4"/>
    <w:rsid w:val="00AB755C"/>
    <w:rsid w:val="00AC0DF6"/>
    <w:rsid w:val="00AC1F39"/>
    <w:rsid w:val="00AC24B8"/>
    <w:rsid w:val="00AC2505"/>
    <w:rsid w:val="00AC306E"/>
    <w:rsid w:val="00AC471A"/>
    <w:rsid w:val="00AC52E4"/>
    <w:rsid w:val="00AC70FA"/>
    <w:rsid w:val="00AD105A"/>
    <w:rsid w:val="00AD1C83"/>
    <w:rsid w:val="00AD35A7"/>
    <w:rsid w:val="00AD3733"/>
    <w:rsid w:val="00AD5941"/>
    <w:rsid w:val="00AD725D"/>
    <w:rsid w:val="00AE16FA"/>
    <w:rsid w:val="00AE4637"/>
    <w:rsid w:val="00AE5C01"/>
    <w:rsid w:val="00AE72B3"/>
    <w:rsid w:val="00AF0B0E"/>
    <w:rsid w:val="00AF0C8D"/>
    <w:rsid w:val="00AF0F5A"/>
    <w:rsid w:val="00AF34D7"/>
    <w:rsid w:val="00AF3D92"/>
    <w:rsid w:val="00AF5DE8"/>
    <w:rsid w:val="00B0099F"/>
    <w:rsid w:val="00B059DF"/>
    <w:rsid w:val="00B076E6"/>
    <w:rsid w:val="00B10F60"/>
    <w:rsid w:val="00B12061"/>
    <w:rsid w:val="00B12857"/>
    <w:rsid w:val="00B135B8"/>
    <w:rsid w:val="00B151FA"/>
    <w:rsid w:val="00B153AA"/>
    <w:rsid w:val="00B159CD"/>
    <w:rsid w:val="00B17326"/>
    <w:rsid w:val="00B173AF"/>
    <w:rsid w:val="00B222A9"/>
    <w:rsid w:val="00B24AE9"/>
    <w:rsid w:val="00B31129"/>
    <w:rsid w:val="00B315E9"/>
    <w:rsid w:val="00B32C57"/>
    <w:rsid w:val="00B33341"/>
    <w:rsid w:val="00B4146E"/>
    <w:rsid w:val="00B42364"/>
    <w:rsid w:val="00B426D4"/>
    <w:rsid w:val="00B4284E"/>
    <w:rsid w:val="00B42D60"/>
    <w:rsid w:val="00B45209"/>
    <w:rsid w:val="00B45F99"/>
    <w:rsid w:val="00B464DD"/>
    <w:rsid w:val="00B4723B"/>
    <w:rsid w:val="00B476A8"/>
    <w:rsid w:val="00B5361E"/>
    <w:rsid w:val="00B53B4A"/>
    <w:rsid w:val="00B558B2"/>
    <w:rsid w:val="00B61FEC"/>
    <w:rsid w:val="00B62D5A"/>
    <w:rsid w:val="00B642CE"/>
    <w:rsid w:val="00B70AA8"/>
    <w:rsid w:val="00B72AC3"/>
    <w:rsid w:val="00B72D2F"/>
    <w:rsid w:val="00B74A57"/>
    <w:rsid w:val="00B74B9A"/>
    <w:rsid w:val="00B751DD"/>
    <w:rsid w:val="00B762FD"/>
    <w:rsid w:val="00B770FE"/>
    <w:rsid w:val="00B84448"/>
    <w:rsid w:val="00B84AAC"/>
    <w:rsid w:val="00B91A3D"/>
    <w:rsid w:val="00B91F3C"/>
    <w:rsid w:val="00B92131"/>
    <w:rsid w:val="00B948E0"/>
    <w:rsid w:val="00B94A9C"/>
    <w:rsid w:val="00B96286"/>
    <w:rsid w:val="00B97E46"/>
    <w:rsid w:val="00BA089F"/>
    <w:rsid w:val="00BA12EF"/>
    <w:rsid w:val="00BA13ED"/>
    <w:rsid w:val="00BA2F72"/>
    <w:rsid w:val="00BA318D"/>
    <w:rsid w:val="00BA4376"/>
    <w:rsid w:val="00BB37F1"/>
    <w:rsid w:val="00BB44DD"/>
    <w:rsid w:val="00BB4F27"/>
    <w:rsid w:val="00BB6C4D"/>
    <w:rsid w:val="00BC2372"/>
    <w:rsid w:val="00BC3834"/>
    <w:rsid w:val="00BC4BAC"/>
    <w:rsid w:val="00BC7599"/>
    <w:rsid w:val="00BD07EA"/>
    <w:rsid w:val="00BD18BF"/>
    <w:rsid w:val="00BD2ED9"/>
    <w:rsid w:val="00BD35B9"/>
    <w:rsid w:val="00BD6396"/>
    <w:rsid w:val="00BD6D82"/>
    <w:rsid w:val="00BD740D"/>
    <w:rsid w:val="00BE06C9"/>
    <w:rsid w:val="00BE5890"/>
    <w:rsid w:val="00BF1C5A"/>
    <w:rsid w:val="00BF2F1A"/>
    <w:rsid w:val="00BF3403"/>
    <w:rsid w:val="00BF6982"/>
    <w:rsid w:val="00BF70E3"/>
    <w:rsid w:val="00C013E0"/>
    <w:rsid w:val="00C01521"/>
    <w:rsid w:val="00C024AE"/>
    <w:rsid w:val="00C02C34"/>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47C"/>
    <w:rsid w:val="00C25A48"/>
    <w:rsid w:val="00C25E51"/>
    <w:rsid w:val="00C274AE"/>
    <w:rsid w:val="00C305C6"/>
    <w:rsid w:val="00C31BAB"/>
    <w:rsid w:val="00C3269F"/>
    <w:rsid w:val="00C3323B"/>
    <w:rsid w:val="00C33901"/>
    <w:rsid w:val="00C348A2"/>
    <w:rsid w:val="00C34AA3"/>
    <w:rsid w:val="00C35326"/>
    <w:rsid w:val="00C3629D"/>
    <w:rsid w:val="00C36E2C"/>
    <w:rsid w:val="00C37B65"/>
    <w:rsid w:val="00C4095B"/>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5822"/>
    <w:rsid w:val="00C663DC"/>
    <w:rsid w:val="00C6709D"/>
    <w:rsid w:val="00C71235"/>
    <w:rsid w:val="00C74019"/>
    <w:rsid w:val="00C74344"/>
    <w:rsid w:val="00C76194"/>
    <w:rsid w:val="00C80CF6"/>
    <w:rsid w:val="00C8567D"/>
    <w:rsid w:val="00C90964"/>
    <w:rsid w:val="00C90E1A"/>
    <w:rsid w:val="00C9118D"/>
    <w:rsid w:val="00C92BF0"/>
    <w:rsid w:val="00C93F43"/>
    <w:rsid w:val="00C946C9"/>
    <w:rsid w:val="00C94E9B"/>
    <w:rsid w:val="00C97227"/>
    <w:rsid w:val="00C974DA"/>
    <w:rsid w:val="00CA086D"/>
    <w:rsid w:val="00CA0FB2"/>
    <w:rsid w:val="00CA208E"/>
    <w:rsid w:val="00CA3EF8"/>
    <w:rsid w:val="00CA4A0F"/>
    <w:rsid w:val="00CA59EC"/>
    <w:rsid w:val="00CA6B58"/>
    <w:rsid w:val="00CA7E2B"/>
    <w:rsid w:val="00CB0F5E"/>
    <w:rsid w:val="00CB0F9C"/>
    <w:rsid w:val="00CB33B0"/>
    <w:rsid w:val="00CB452F"/>
    <w:rsid w:val="00CB4BC1"/>
    <w:rsid w:val="00CB61CE"/>
    <w:rsid w:val="00CC0570"/>
    <w:rsid w:val="00CC12A5"/>
    <w:rsid w:val="00CC316A"/>
    <w:rsid w:val="00CC3227"/>
    <w:rsid w:val="00CC5AC9"/>
    <w:rsid w:val="00CC7C0E"/>
    <w:rsid w:val="00CD1CE4"/>
    <w:rsid w:val="00CD1E3B"/>
    <w:rsid w:val="00CD3D13"/>
    <w:rsid w:val="00CD5803"/>
    <w:rsid w:val="00CE03AA"/>
    <w:rsid w:val="00CE1832"/>
    <w:rsid w:val="00CE32F9"/>
    <w:rsid w:val="00CE3810"/>
    <w:rsid w:val="00CE3AE7"/>
    <w:rsid w:val="00CE51C8"/>
    <w:rsid w:val="00CE5B20"/>
    <w:rsid w:val="00CE7B4F"/>
    <w:rsid w:val="00CF21CD"/>
    <w:rsid w:val="00CF2410"/>
    <w:rsid w:val="00CF402F"/>
    <w:rsid w:val="00CF4366"/>
    <w:rsid w:val="00CF458F"/>
    <w:rsid w:val="00CF4FB5"/>
    <w:rsid w:val="00CF60E2"/>
    <w:rsid w:val="00D001BB"/>
    <w:rsid w:val="00D05350"/>
    <w:rsid w:val="00D11397"/>
    <w:rsid w:val="00D12A70"/>
    <w:rsid w:val="00D13A0D"/>
    <w:rsid w:val="00D168C2"/>
    <w:rsid w:val="00D22C1C"/>
    <w:rsid w:val="00D239D4"/>
    <w:rsid w:val="00D2426D"/>
    <w:rsid w:val="00D24F8A"/>
    <w:rsid w:val="00D24F96"/>
    <w:rsid w:val="00D2596E"/>
    <w:rsid w:val="00D25FC8"/>
    <w:rsid w:val="00D260C0"/>
    <w:rsid w:val="00D271A2"/>
    <w:rsid w:val="00D30B02"/>
    <w:rsid w:val="00D31629"/>
    <w:rsid w:val="00D356AC"/>
    <w:rsid w:val="00D35727"/>
    <w:rsid w:val="00D463F0"/>
    <w:rsid w:val="00D470C9"/>
    <w:rsid w:val="00D5162C"/>
    <w:rsid w:val="00D53C76"/>
    <w:rsid w:val="00D5443C"/>
    <w:rsid w:val="00D54DED"/>
    <w:rsid w:val="00D550C6"/>
    <w:rsid w:val="00D55C83"/>
    <w:rsid w:val="00D5774F"/>
    <w:rsid w:val="00D5787A"/>
    <w:rsid w:val="00D60717"/>
    <w:rsid w:val="00D608C3"/>
    <w:rsid w:val="00D61BB6"/>
    <w:rsid w:val="00D64372"/>
    <w:rsid w:val="00D64462"/>
    <w:rsid w:val="00D65620"/>
    <w:rsid w:val="00D65658"/>
    <w:rsid w:val="00D70374"/>
    <w:rsid w:val="00D717E4"/>
    <w:rsid w:val="00D72D41"/>
    <w:rsid w:val="00D72D6A"/>
    <w:rsid w:val="00D76488"/>
    <w:rsid w:val="00D76A2F"/>
    <w:rsid w:val="00D77966"/>
    <w:rsid w:val="00D80503"/>
    <w:rsid w:val="00D81794"/>
    <w:rsid w:val="00D83727"/>
    <w:rsid w:val="00D84E8C"/>
    <w:rsid w:val="00D863E5"/>
    <w:rsid w:val="00D86462"/>
    <w:rsid w:val="00D86C3F"/>
    <w:rsid w:val="00D86DA2"/>
    <w:rsid w:val="00D87914"/>
    <w:rsid w:val="00D909A9"/>
    <w:rsid w:val="00DA1515"/>
    <w:rsid w:val="00DA1BC2"/>
    <w:rsid w:val="00DA2E12"/>
    <w:rsid w:val="00DA35D2"/>
    <w:rsid w:val="00DA4743"/>
    <w:rsid w:val="00DA5622"/>
    <w:rsid w:val="00DA6F6B"/>
    <w:rsid w:val="00DB1314"/>
    <w:rsid w:val="00DB14F0"/>
    <w:rsid w:val="00DB1DDA"/>
    <w:rsid w:val="00DB1F47"/>
    <w:rsid w:val="00DB26D3"/>
    <w:rsid w:val="00DB2CC0"/>
    <w:rsid w:val="00DB3606"/>
    <w:rsid w:val="00DB55B0"/>
    <w:rsid w:val="00DB798B"/>
    <w:rsid w:val="00DC0B0F"/>
    <w:rsid w:val="00DC1512"/>
    <w:rsid w:val="00DC250B"/>
    <w:rsid w:val="00DC4DB1"/>
    <w:rsid w:val="00DC668B"/>
    <w:rsid w:val="00DC693C"/>
    <w:rsid w:val="00DC7DC3"/>
    <w:rsid w:val="00DD44A7"/>
    <w:rsid w:val="00DD7938"/>
    <w:rsid w:val="00DD7EB1"/>
    <w:rsid w:val="00DE4A33"/>
    <w:rsid w:val="00DE4BC0"/>
    <w:rsid w:val="00DE5BDC"/>
    <w:rsid w:val="00DE7135"/>
    <w:rsid w:val="00DF0192"/>
    <w:rsid w:val="00DF0261"/>
    <w:rsid w:val="00DF1C96"/>
    <w:rsid w:val="00DF318C"/>
    <w:rsid w:val="00DF379A"/>
    <w:rsid w:val="00DF3879"/>
    <w:rsid w:val="00DF7E79"/>
    <w:rsid w:val="00E00147"/>
    <w:rsid w:val="00E00180"/>
    <w:rsid w:val="00E01AA0"/>
    <w:rsid w:val="00E02998"/>
    <w:rsid w:val="00E04B34"/>
    <w:rsid w:val="00E05691"/>
    <w:rsid w:val="00E05C67"/>
    <w:rsid w:val="00E06B38"/>
    <w:rsid w:val="00E07198"/>
    <w:rsid w:val="00E1063D"/>
    <w:rsid w:val="00E10F35"/>
    <w:rsid w:val="00E12A1A"/>
    <w:rsid w:val="00E14A2A"/>
    <w:rsid w:val="00E1542E"/>
    <w:rsid w:val="00E1668C"/>
    <w:rsid w:val="00E21900"/>
    <w:rsid w:val="00E23E91"/>
    <w:rsid w:val="00E2475E"/>
    <w:rsid w:val="00E24C5F"/>
    <w:rsid w:val="00E24D44"/>
    <w:rsid w:val="00E270F2"/>
    <w:rsid w:val="00E275E8"/>
    <w:rsid w:val="00E2771B"/>
    <w:rsid w:val="00E27968"/>
    <w:rsid w:val="00E27CA8"/>
    <w:rsid w:val="00E30700"/>
    <w:rsid w:val="00E308B7"/>
    <w:rsid w:val="00E3150C"/>
    <w:rsid w:val="00E3247B"/>
    <w:rsid w:val="00E327FD"/>
    <w:rsid w:val="00E32DC3"/>
    <w:rsid w:val="00E34E07"/>
    <w:rsid w:val="00E35A11"/>
    <w:rsid w:val="00E37558"/>
    <w:rsid w:val="00E379DA"/>
    <w:rsid w:val="00E37F06"/>
    <w:rsid w:val="00E40048"/>
    <w:rsid w:val="00E42C92"/>
    <w:rsid w:val="00E43546"/>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1882"/>
    <w:rsid w:val="00E7283B"/>
    <w:rsid w:val="00E737C4"/>
    <w:rsid w:val="00E742C1"/>
    <w:rsid w:val="00E745C0"/>
    <w:rsid w:val="00E74E32"/>
    <w:rsid w:val="00E74EA1"/>
    <w:rsid w:val="00E753ED"/>
    <w:rsid w:val="00E7702D"/>
    <w:rsid w:val="00E778DC"/>
    <w:rsid w:val="00E77B39"/>
    <w:rsid w:val="00E80877"/>
    <w:rsid w:val="00E81638"/>
    <w:rsid w:val="00E8246A"/>
    <w:rsid w:val="00E8384A"/>
    <w:rsid w:val="00E856B0"/>
    <w:rsid w:val="00E85BBA"/>
    <w:rsid w:val="00E86675"/>
    <w:rsid w:val="00E869A0"/>
    <w:rsid w:val="00E90BC0"/>
    <w:rsid w:val="00E94F36"/>
    <w:rsid w:val="00E95A32"/>
    <w:rsid w:val="00E97252"/>
    <w:rsid w:val="00E97AA3"/>
    <w:rsid w:val="00EA09F6"/>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171E"/>
    <w:rsid w:val="00ED2385"/>
    <w:rsid w:val="00ED2B49"/>
    <w:rsid w:val="00EE1B72"/>
    <w:rsid w:val="00EE1D75"/>
    <w:rsid w:val="00EE3809"/>
    <w:rsid w:val="00EE70FE"/>
    <w:rsid w:val="00EF33B6"/>
    <w:rsid w:val="00EF3C92"/>
    <w:rsid w:val="00EF60A9"/>
    <w:rsid w:val="00EF67D4"/>
    <w:rsid w:val="00F04068"/>
    <w:rsid w:val="00F041CD"/>
    <w:rsid w:val="00F0607A"/>
    <w:rsid w:val="00F067D6"/>
    <w:rsid w:val="00F10249"/>
    <w:rsid w:val="00F10B9D"/>
    <w:rsid w:val="00F11C2C"/>
    <w:rsid w:val="00F12740"/>
    <w:rsid w:val="00F14904"/>
    <w:rsid w:val="00F14C50"/>
    <w:rsid w:val="00F16722"/>
    <w:rsid w:val="00F20B08"/>
    <w:rsid w:val="00F21248"/>
    <w:rsid w:val="00F23A18"/>
    <w:rsid w:val="00F23F1F"/>
    <w:rsid w:val="00F25D5C"/>
    <w:rsid w:val="00F27075"/>
    <w:rsid w:val="00F27647"/>
    <w:rsid w:val="00F27808"/>
    <w:rsid w:val="00F31DE4"/>
    <w:rsid w:val="00F31F41"/>
    <w:rsid w:val="00F329C1"/>
    <w:rsid w:val="00F33840"/>
    <w:rsid w:val="00F344BC"/>
    <w:rsid w:val="00F357A6"/>
    <w:rsid w:val="00F35811"/>
    <w:rsid w:val="00F35FD6"/>
    <w:rsid w:val="00F3737A"/>
    <w:rsid w:val="00F40617"/>
    <w:rsid w:val="00F40FA9"/>
    <w:rsid w:val="00F41510"/>
    <w:rsid w:val="00F43336"/>
    <w:rsid w:val="00F45BE7"/>
    <w:rsid w:val="00F45E97"/>
    <w:rsid w:val="00F46A2B"/>
    <w:rsid w:val="00F504F9"/>
    <w:rsid w:val="00F50650"/>
    <w:rsid w:val="00F5370F"/>
    <w:rsid w:val="00F553E2"/>
    <w:rsid w:val="00F5629A"/>
    <w:rsid w:val="00F5652D"/>
    <w:rsid w:val="00F56963"/>
    <w:rsid w:val="00F57E04"/>
    <w:rsid w:val="00F60F5C"/>
    <w:rsid w:val="00F62F6C"/>
    <w:rsid w:val="00F657BF"/>
    <w:rsid w:val="00F65AB8"/>
    <w:rsid w:val="00F66B24"/>
    <w:rsid w:val="00F75371"/>
    <w:rsid w:val="00F757AA"/>
    <w:rsid w:val="00F761FD"/>
    <w:rsid w:val="00F76685"/>
    <w:rsid w:val="00F76841"/>
    <w:rsid w:val="00F76A14"/>
    <w:rsid w:val="00F821E9"/>
    <w:rsid w:val="00F8346E"/>
    <w:rsid w:val="00F871C5"/>
    <w:rsid w:val="00F87C71"/>
    <w:rsid w:val="00F90D18"/>
    <w:rsid w:val="00F93629"/>
    <w:rsid w:val="00F93F9D"/>
    <w:rsid w:val="00F9508B"/>
    <w:rsid w:val="00F95AE1"/>
    <w:rsid w:val="00F96B80"/>
    <w:rsid w:val="00F97E8C"/>
    <w:rsid w:val="00FA1293"/>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506A"/>
    <w:rsid w:val="00FE531C"/>
    <w:rsid w:val="00FE6C14"/>
    <w:rsid w:val="00FE6F1F"/>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lny"/>
    <w:rsid w:val="008378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375544786">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regional_policy/sources/informing/air_citizen_tipstricks.pdf" TargetMode="External"/><Relationship Id="rId18" Type="http://schemas.microsoft.com/office/2007/relationships/diagramDrawing" Target="diagrams/drawing1.xml"/><Relationship Id="rId26" Type="http://schemas.openxmlformats.org/officeDocument/2006/relationships/image" Target="media/image3.PNG"/><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Data" Target="diagrams/data1.xml"/><Relationship Id="rId22" Type="http://schemas.openxmlformats.org/officeDocument/2006/relationships/header" Target="header5.xml"/><Relationship Id="rId27" Type="http://schemas.openxmlformats.org/officeDocument/2006/relationships/header" Target="header7.xml"/><Relationship Id="rId30" Type="http://schemas.microsoft.com/office/2011/relationships/people" Target="people.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a:t>
          </a:r>
          <a:r>
            <a:rPr lang="sk-SK" sz="1200">
              <a:solidFill>
                <a:schemeClr val="bg1"/>
              </a:solidFill>
            </a:rPr>
            <a:t>júna, pre správy predkladané v roku 2020 do 30. septembra</a:t>
          </a:r>
          <a:endParaRPr lang="sk-SK" sz="1200">
            <a:solidFill>
              <a:schemeClr val="bg1"/>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a:t>
          </a:r>
          <a:r>
            <a:rPr lang="sk-SK" sz="1200" kern="1200">
              <a:solidFill>
                <a:schemeClr val="bg1"/>
              </a:solidFill>
            </a:rPr>
            <a:t>júna, pre správy predkladané v roku 2020 do 30. septembra</a:t>
          </a:r>
          <a:endParaRPr lang="sk-SK" sz="1200" kern="1200">
            <a:solidFill>
              <a:schemeClr val="bg1"/>
            </a:solidFill>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C24E2772337640CDA8F35EC1FD673FDC"/>
        <w:category>
          <w:name w:val="Všeobecné"/>
          <w:gallery w:val="placeholder"/>
        </w:category>
        <w:types>
          <w:type w:val="bbPlcHdr"/>
        </w:types>
        <w:behaviors>
          <w:behavior w:val="content"/>
        </w:behaviors>
        <w:guid w:val="{DC11900D-FD43-4270-86B8-EE36F22CFD8F}"/>
      </w:docPartPr>
      <w:docPartBody>
        <w:p w:rsidR="007814FE" w:rsidRDefault="00616C33">
          <w:pPr>
            <w:pStyle w:val="C24E2772337640CDA8F35EC1FD673FDC"/>
          </w:pPr>
          <w:r w:rsidRPr="00F64F3B">
            <w:rPr>
              <w:rStyle w:val="Zstupntext"/>
              <w:rFonts w:eastAsiaTheme="minorHAnsi"/>
            </w:rPr>
            <w:t>Vyberte položku.</w:t>
          </w:r>
        </w:p>
      </w:docPartBody>
    </w:docPart>
    <w:docPart>
      <w:docPartPr>
        <w:name w:val="ADD3E643DF154E878D44315189063128"/>
        <w:category>
          <w:name w:val="Všeobecné"/>
          <w:gallery w:val="placeholder"/>
        </w:category>
        <w:types>
          <w:type w:val="bbPlcHdr"/>
        </w:types>
        <w:behaviors>
          <w:behavior w:val="content"/>
        </w:behaviors>
        <w:guid w:val="{AB9FB0E9-A0A7-49F1-BE4F-CAC7C3A6CF4D}"/>
      </w:docPartPr>
      <w:docPartBody>
        <w:p w:rsidR="007814FE" w:rsidRDefault="00C16CB5">
          <w:pPr>
            <w:pStyle w:val="ADD3E643DF154E878D44315189063128"/>
          </w:pPr>
          <w:r w:rsidRPr="00F64F3B">
            <w:rPr>
              <w:rStyle w:val="Zstupntext"/>
            </w:rPr>
            <w:t>Kliknutím zadáte dátum.</w:t>
          </w:r>
        </w:p>
      </w:docPartBody>
    </w:docPart>
    <w:docPart>
      <w:docPartPr>
        <w:name w:val="D6C4526DF9FA4DD5BC9F453D5AB8D7B4"/>
        <w:category>
          <w:name w:val="Všeobecné"/>
          <w:gallery w:val="placeholder"/>
        </w:category>
        <w:types>
          <w:type w:val="bbPlcHdr"/>
        </w:types>
        <w:behaviors>
          <w:behavior w:val="content"/>
        </w:behaviors>
        <w:guid w:val="{17277F6B-34BF-48E1-BC1C-A99771D06ADE}"/>
      </w:docPartPr>
      <w:docPartBody>
        <w:p w:rsidR="007814FE" w:rsidRDefault="00C16CB5">
          <w:pPr>
            <w:pStyle w:val="D6C4526DF9FA4DD5BC9F453D5AB8D7B4"/>
          </w:pPr>
          <w:r w:rsidRPr="00F64F3B">
            <w:rPr>
              <w:rStyle w:val="Zstupntext"/>
            </w:rPr>
            <w:t>Kliknutím zadáte dátum.</w:t>
          </w:r>
        </w:p>
      </w:docPartBody>
    </w:docPart>
    <w:docPart>
      <w:docPartPr>
        <w:name w:val="D7F584DEDA8949A6B27C532043B7849D"/>
        <w:category>
          <w:name w:val="Všeobecné"/>
          <w:gallery w:val="placeholder"/>
        </w:category>
        <w:types>
          <w:type w:val="bbPlcHdr"/>
        </w:types>
        <w:behaviors>
          <w:behavior w:val="content"/>
        </w:behaviors>
        <w:guid w:val="{826AE866-3DC4-4291-90E1-FA7123222533}"/>
      </w:docPartPr>
      <w:docPartBody>
        <w:p w:rsidR="007814FE" w:rsidRDefault="00FF3250">
          <w:pPr>
            <w:pStyle w:val="D7F584DEDA8949A6B27C532043B7849D"/>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13091"/>
    <w:rsid w:val="0012711E"/>
    <w:rsid w:val="00137DA4"/>
    <w:rsid w:val="00172F8C"/>
    <w:rsid w:val="00174F48"/>
    <w:rsid w:val="00175DF4"/>
    <w:rsid w:val="00187D52"/>
    <w:rsid w:val="001C67A1"/>
    <w:rsid w:val="001D66F4"/>
    <w:rsid w:val="001E1270"/>
    <w:rsid w:val="001E4D2A"/>
    <w:rsid w:val="0020318E"/>
    <w:rsid w:val="00224DDE"/>
    <w:rsid w:val="00225219"/>
    <w:rsid w:val="00230533"/>
    <w:rsid w:val="00244F53"/>
    <w:rsid w:val="00251AD9"/>
    <w:rsid w:val="00253D30"/>
    <w:rsid w:val="00273CF4"/>
    <w:rsid w:val="002762C2"/>
    <w:rsid w:val="00281CF9"/>
    <w:rsid w:val="002E320F"/>
    <w:rsid w:val="003219D8"/>
    <w:rsid w:val="00340392"/>
    <w:rsid w:val="00354E8F"/>
    <w:rsid w:val="0038181F"/>
    <w:rsid w:val="003A1115"/>
    <w:rsid w:val="003B08EE"/>
    <w:rsid w:val="003B393E"/>
    <w:rsid w:val="003B77F1"/>
    <w:rsid w:val="003F122F"/>
    <w:rsid w:val="003F3A63"/>
    <w:rsid w:val="003F4FCA"/>
    <w:rsid w:val="00404E5F"/>
    <w:rsid w:val="00410294"/>
    <w:rsid w:val="004266E5"/>
    <w:rsid w:val="004319C1"/>
    <w:rsid w:val="00440EDD"/>
    <w:rsid w:val="00464867"/>
    <w:rsid w:val="004652B3"/>
    <w:rsid w:val="004772B6"/>
    <w:rsid w:val="004931E9"/>
    <w:rsid w:val="00494822"/>
    <w:rsid w:val="004A1579"/>
    <w:rsid w:val="0050248C"/>
    <w:rsid w:val="00510A70"/>
    <w:rsid w:val="00511280"/>
    <w:rsid w:val="00515BCF"/>
    <w:rsid w:val="00517D93"/>
    <w:rsid w:val="00544540"/>
    <w:rsid w:val="005638E7"/>
    <w:rsid w:val="00567B00"/>
    <w:rsid w:val="00594E98"/>
    <w:rsid w:val="005A2FFF"/>
    <w:rsid w:val="005B4641"/>
    <w:rsid w:val="005D3CB3"/>
    <w:rsid w:val="005D6084"/>
    <w:rsid w:val="005F2D7F"/>
    <w:rsid w:val="005F6E3A"/>
    <w:rsid w:val="00607205"/>
    <w:rsid w:val="00616C33"/>
    <w:rsid w:val="006572DB"/>
    <w:rsid w:val="006615D0"/>
    <w:rsid w:val="00671077"/>
    <w:rsid w:val="006925DB"/>
    <w:rsid w:val="006A2C7F"/>
    <w:rsid w:val="006B32C9"/>
    <w:rsid w:val="006F3CF9"/>
    <w:rsid w:val="00726A02"/>
    <w:rsid w:val="00735B57"/>
    <w:rsid w:val="00737C4D"/>
    <w:rsid w:val="0076116B"/>
    <w:rsid w:val="007753B1"/>
    <w:rsid w:val="007814FE"/>
    <w:rsid w:val="007D7E54"/>
    <w:rsid w:val="007E4FDE"/>
    <w:rsid w:val="008037D2"/>
    <w:rsid w:val="008115C9"/>
    <w:rsid w:val="00820060"/>
    <w:rsid w:val="008225C7"/>
    <w:rsid w:val="00833D0B"/>
    <w:rsid w:val="00845353"/>
    <w:rsid w:val="00846095"/>
    <w:rsid w:val="0085248A"/>
    <w:rsid w:val="0085402B"/>
    <w:rsid w:val="00867B22"/>
    <w:rsid w:val="00892BFA"/>
    <w:rsid w:val="00892CD8"/>
    <w:rsid w:val="008A457D"/>
    <w:rsid w:val="008A62A1"/>
    <w:rsid w:val="008B3F54"/>
    <w:rsid w:val="008E1187"/>
    <w:rsid w:val="00911225"/>
    <w:rsid w:val="00992DC0"/>
    <w:rsid w:val="00994F77"/>
    <w:rsid w:val="009A36F1"/>
    <w:rsid w:val="009B3144"/>
    <w:rsid w:val="009D5E94"/>
    <w:rsid w:val="00A0300B"/>
    <w:rsid w:val="00A25D01"/>
    <w:rsid w:val="00A31319"/>
    <w:rsid w:val="00A35524"/>
    <w:rsid w:val="00A37B5C"/>
    <w:rsid w:val="00A8026B"/>
    <w:rsid w:val="00A95F55"/>
    <w:rsid w:val="00AD6E01"/>
    <w:rsid w:val="00AF3CCE"/>
    <w:rsid w:val="00AF4D2B"/>
    <w:rsid w:val="00AF5EAF"/>
    <w:rsid w:val="00B449CF"/>
    <w:rsid w:val="00B51B1E"/>
    <w:rsid w:val="00B97D17"/>
    <w:rsid w:val="00BA67E9"/>
    <w:rsid w:val="00BE4813"/>
    <w:rsid w:val="00C16CB5"/>
    <w:rsid w:val="00C931E6"/>
    <w:rsid w:val="00CA20D7"/>
    <w:rsid w:val="00CA2C31"/>
    <w:rsid w:val="00CA48E3"/>
    <w:rsid w:val="00CB2FB2"/>
    <w:rsid w:val="00CB39DE"/>
    <w:rsid w:val="00CD70AF"/>
    <w:rsid w:val="00CE2D99"/>
    <w:rsid w:val="00CF2A2F"/>
    <w:rsid w:val="00CF7DAD"/>
    <w:rsid w:val="00D06BCD"/>
    <w:rsid w:val="00D2259B"/>
    <w:rsid w:val="00D23592"/>
    <w:rsid w:val="00D521E9"/>
    <w:rsid w:val="00D71716"/>
    <w:rsid w:val="00D95BE7"/>
    <w:rsid w:val="00D97F30"/>
    <w:rsid w:val="00DA2E53"/>
    <w:rsid w:val="00DB1FC7"/>
    <w:rsid w:val="00DC72B5"/>
    <w:rsid w:val="00DD279C"/>
    <w:rsid w:val="00DD4A2D"/>
    <w:rsid w:val="00DD55B4"/>
    <w:rsid w:val="00DE0AEF"/>
    <w:rsid w:val="00DE0E60"/>
    <w:rsid w:val="00DF1217"/>
    <w:rsid w:val="00E02953"/>
    <w:rsid w:val="00E11CFF"/>
    <w:rsid w:val="00E30507"/>
    <w:rsid w:val="00E32A8E"/>
    <w:rsid w:val="00E61175"/>
    <w:rsid w:val="00E960CC"/>
    <w:rsid w:val="00E97897"/>
    <w:rsid w:val="00E97F30"/>
    <w:rsid w:val="00EA13D2"/>
    <w:rsid w:val="00EA1DE9"/>
    <w:rsid w:val="00EA2BF0"/>
    <w:rsid w:val="00EB416F"/>
    <w:rsid w:val="00EC4EBA"/>
    <w:rsid w:val="00EC79A7"/>
    <w:rsid w:val="00ED1517"/>
    <w:rsid w:val="00ED28AD"/>
    <w:rsid w:val="00ED4CBC"/>
    <w:rsid w:val="00EE529F"/>
    <w:rsid w:val="00F0057E"/>
    <w:rsid w:val="00F24BA9"/>
    <w:rsid w:val="00F508FE"/>
    <w:rsid w:val="00F61146"/>
    <w:rsid w:val="00F6589A"/>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 w:type="paragraph" w:customStyle="1" w:styleId="C24E2772337640CDA8F35EC1FD673FDC">
    <w:name w:val="C24E2772337640CDA8F35EC1FD673FDC"/>
    <w:pPr>
      <w:spacing w:after="160" w:line="259" w:lineRule="auto"/>
    </w:pPr>
  </w:style>
  <w:style w:type="paragraph" w:customStyle="1" w:styleId="ADD3E643DF154E878D44315189063128">
    <w:name w:val="ADD3E643DF154E878D44315189063128"/>
    <w:pPr>
      <w:spacing w:after="160" w:line="259" w:lineRule="auto"/>
    </w:pPr>
  </w:style>
  <w:style w:type="paragraph" w:customStyle="1" w:styleId="D6C4526DF9FA4DD5BC9F453D5AB8D7B4">
    <w:name w:val="D6C4526DF9FA4DD5BC9F453D5AB8D7B4"/>
    <w:pPr>
      <w:spacing w:after="160" w:line="259" w:lineRule="auto"/>
    </w:pPr>
  </w:style>
  <w:style w:type="paragraph" w:customStyle="1" w:styleId="D7F584DEDA8949A6B27C532043B7849D">
    <w:name w:val="D7F584DEDA8949A6B27C532043B784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1C2D8-9E75-4D58-8E6B-E2AF47562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80</Pages>
  <Words>19514</Words>
  <Characters>111231</Characters>
  <Application>Microsoft Office Word</Application>
  <DocSecurity>0</DocSecurity>
  <Lines>926</Lines>
  <Paragraphs>260</Paragraphs>
  <ScaleCrop>false</ScaleCrop>
  <HeadingPairs>
    <vt:vector size="4" baseType="variant">
      <vt:variant>
        <vt:lpstr>Názov</vt:lpstr>
      </vt:variant>
      <vt:variant>
        <vt:i4>1</vt:i4>
      </vt:variant>
      <vt:variant>
        <vt:lpstr>Nadpisy</vt:lpstr>
      </vt:variant>
      <vt:variant>
        <vt:i4>8</vt:i4>
      </vt:variant>
    </vt:vector>
  </HeadingPairs>
  <TitlesOfParts>
    <vt:vector size="9" baseType="lpstr">
      <vt:lpstr/>
      <vt:lpstr>    Úvod</vt:lpstr>
      <vt:lpstr>        </vt:lpstr>
      <vt:lpstr>        Východiská prípravy výročnej a záverečnej správy</vt:lpstr>
      <vt:lpstr>        Základné zásady vypracovania výročnej a záverečnej správy</vt:lpstr>
      <vt:lpstr>        Definície pojmov používaných v texte </vt:lpstr>
      <vt:lpstr>        Vypracovanie a schvaľovanie  výročnej správy na národnej úrovni</vt:lpstr>
      <vt:lpstr>    Výročná a záverečná správa o vykonávaní Programu v rámci cieľa Investovanie do r</vt:lpstr>
      <vt:lpstr>        Časť A  - Informácie predkladané každý rok (článok 50 (2) všeobecného nariadenia</vt:lpstr>
    </vt:vector>
  </TitlesOfParts>
  <Company>MVRR</Company>
  <LinksUpToDate>false</LinksUpToDate>
  <CharactersWithSpaces>130485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Barna, Tibor</cp:lastModifiedBy>
  <cp:revision>3</cp:revision>
  <cp:lastPrinted>2019-04-08T12:54:00Z</cp:lastPrinted>
  <dcterms:created xsi:type="dcterms:W3CDTF">2021-04-15T13:59:00Z</dcterms:created>
  <dcterms:modified xsi:type="dcterms:W3CDTF">2021-04-29T09:27:00Z</dcterms:modified>
</cp:coreProperties>
</file>